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EE458" w14:textId="77777777" w:rsidR="00DF6274" w:rsidRDefault="00B85450" w:rsidP="005C1080">
      <w:pPr>
        <w:rPr>
          <w:b/>
          <w:sz w:val="28"/>
          <w:szCs w:val="28"/>
        </w:rPr>
      </w:pPr>
      <w:r w:rsidRPr="00B85450">
        <w:rPr>
          <w:b/>
          <w:sz w:val="28"/>
          <w:szCs w:val="28"/>
        </w:rPr>
        <w:t xml:space="preserve">Neue </w:t>
      </w:r>
      <w:r w:rsidR="00002AE5" w:rsidRPr="00B85450">
        <w:rPr>
          <w:b/>
          <w:sz w:val="28"/>
          <w:szCs w:val="28"/>
        </w:rPr>
        <w:t>Kompakt</w:t>
      </w:r>
      <w:r w:rsidR="00F92623">
        <w:rPr>
          <w:b/>
          <w:sz w:val="28"/>
          <w:szCs w:val="28"/>
        </w:rPr>
        <w:t>-L</w:t>
      </w:r>
      <w:r w:rsidR="00002AE5">
        <w:rPr>
          <w:b/>
          <w:sz w:val="28"/>
          <w:szCs w:val="28"/>
        </w:rPr>
        <w:t>üftungs</w:t>
      </w:r>
      <w:r w:rsidR="00002AE5" w:rsidRPr="00B85450">
        <w:rPr>
          <w:b/>
          <w:sz w:val="28"/>
          <w:szCs w:val="28"/>
        </w:rPr>
        <w:t xml:space="preserve">geräte </w:t>
      </w:r>
    </w:p>
    <w:p w14:paraId="0CCF8687" w14:textId="77777777" w:rsidR="00DF6274" w:rsidRDefault="00477105" w:rsidP="005C1080">
      <w:pPr>
        <w:rPr>
          <w:b/>
          <w:sz w:val="28"/>
          <w:szCs w:val="28"/>
        </w:rPr>
      </w:pPr>
      <w:r>
        <w:rPr>
          <w:b/>
          <w:sz w:val="28"/>
          <w:szCs w:val="28"/>
        </w:rPr>
        <w:t xml:space="preserve">WOLF </w:t>
      </w:r>
      <w:r w:rsidR="005E2FD1">
        <w:rPr>
          <w:b/>
          <w:sz w:val="28"/>
          <w:szCs w:val="28"/>
        </w:rPr>
        <w:t xml:space="preserve">CKL </w:t>
      </w:r>
      <w:proofErr w:type="spellStart"/>
      <w:r w:rsidR="005E2FD1">
        <w:rPr>
          <w:b/>
          <w:sz w:val="28"/>
          <w:szCs w:val="28"/>
        </w:rPr>
        <w:t>evo</w:t>
      </w:r>
      <w:proofErr w:type="spellEnd"/>
      <w:r w:rsidR="005E2FD1">
        <w:rPr>
          <w:b/>
          <w:sz w:val="28"/>
          <w:szCs w:val="28"/>
        </w:rPr>
        <w:t xml:space="preserve">: </w:t>
      </w:r>
      <w:r w:rsidR="00B85450" w:rsidRPr="00B85450">
        <w:rPr>
          <w:b/>
          <w:sz w:val="28"/>
          <w:szCs w:val="28"/>
        </w:rPr>
        <w:t>Höhere Luftleistung</w:t>
      </w:r>
      <w:r w:rsidR="00651388">
        <w:rPr>
          <w:b/>
          <w:sz w:val="28"/>
          <w:szCs w:val="28"/>
        </w:rPr>
        <w:t>en</w:t>
      </w:r>
      <w:r w:rsidR="00B85450" w:rsidRPr="00B85450">
        <w:rPr>
          <w:b/>
          <w:sz w:val="28"/>
          <w:szCs w:val="28"/>
        </w:rPr>
        <w:t xml:space="preserve"> </w:t>
      </w:r>
    </w:p>
    <w:p w14:paraId="1046A9F6" w14:textId="106899F9" w:rsidR="005C1080" w:rsidRDefault="00B85450" w:rsidP="005C1080">
      <w:pPr>
        <w:rPr>
          <w:b/>
          <w:sz w:val="28"/>
          <w:szCs w:val="28"/>
        </w:rPr>
      </w:pPr>
      <w:r>
        <w:rPr>
          <w:b/>
          <w:sz w:val="28"/>
          <w:szCs w:val="28"/>
        </w:rPr>
        <w:t xml:space="preserve">im montagefreundlichen </w:t>
      </w:r>
      <w:r w:rsidRPr="00B85450">
        <w:rPr>
          <w:b/>
          <w:sz w:val="28"/>
          <w:szCs w:val="28"/>
        </w:rPr>
        <w:t>Design</w:t>
      </w:r>
      <w:r w:rsidR="005C1080">
        <w:rPr>
          <w:b/>
          <w:sz w:val="28"/>
          <w:szCs w:val="28"/>
        </w:rPr>
        <w:t xml:space="preserve"> </w:t>
      </w:r>
    </w:p>
    <w:p w14:paraId="7DE23287" w14:textId="77777777" w:rsidR="00F93322" w:rsidRDefault="00F93322" w:rsidP="00657C8C">
      <w:pPr>
        <w:rPr>
          <w:b/>
          <w:sz w:val="28"/>
          <w:szCs w:val="28"/>
        </w:rPr>
      </w:pPr>
    </w:p>
    <w:p w14:paraId="3E5A5730" w14:textId="0FB8DB5A" w:rsidR="009F76CA" w:rsidRDefault="005E2FD1" w:rsidP="00657C8C">
      <w:pPr>
        <w:rPr>
          <w:b/>
        </w:rPr>
      </w:pPr>
      <w:r>
        <w:rPr>
          <w:b/>
        </w:rPr>
        <w:t>Die überarbeitete CKL-</w:t>
      </w:r>
      <w:r w:rsidR="00B85450">
        <w:rPr>
          <w:b/>
        </w:rPr>
        <w:t>S</w:t>
      </w:r>
      <w:r>
        <w:rPr>
          <w:b/>
        </w:rPr>
        <w:t>erie</w:t>
      </w:r>
      <w:r w:rsidR="00B85450">
        <w:rPr>
          <w:b/>
        </w:rPr>
        <w:t xml:space="preserve"> punktet</w:t>
      </w:r>
      <w:r>
        <w:rPr>
          <w:b/>
        </w:rPr>
        <w:t xml:space="preserve"> </w:t>
      </w:r>
      <w:r w:rsidR="00B85450">
        <w:rPr>
          <w:b/>
        </w:rPr>
        <w:t xml:space="preserve">mit besten Gehäusekennwerten und </w:t>
      </w:r>
      <w:r w:rsidR="00651388">
        <w:rPr>
          <w:b/>
        </w:rPr>
        <w:t xml:space="preserve">erweiterter </w:t>
      </w:r>
      <w:r w:rsidR="00B85450">
        <w:rPr>
          <w:b/>
        </w:rPr>
        <w:t>Funktionalität</w:t>
      </w:r>
    </w:p>
    <w:p w14:paraId="5502C051" w14:textId="77777777" w:rsidR="00DB1162" w:rsidRPr="00DB1162" w:rsidRDefault="00DB1162" w:rsidP="00657C8C">
      <w:pPr>
        <w:rPr>
          <w:b/>
        </w:rPr>
      </w:pPr>
    </w:p>
    <w:p w14:paraId="6954F47B" w14:textId="089A4E72" w:rsidR="009A46A2" w:rsidRDefault="00BD5F48" w:rsidP="00657C8C">
      <w:r w:rsidRPr="00BD5F48">
        <w:t xml:space="preserve">Mit dem neuen </w:t>
      </w:r>
      <w:proofErr w:type="spellStart"/>
      <w:r w:rsidRPr="00BD5F48">
        <w:t>Comfort</w:t>
      </w:r>
      <w:proofErr w:type="spellEnd"/>
      <w:r w:rsidRPr="00BD5F48">
        <w:t xml:space="preserve">-Kompakt-Lüftungsgerät CKL </w:t>
      </w:r>
      <w:proofErr w:type="spellStart"/>
      <w:r w:rsidRPr="00BD5F48">
        <w:t>evo</w:t>
      </w:r>
      <w:proofErr w:type="spellEnd"/>
      <w:r w:rsidRPr="00BD5F48">
        <w:t xml:space="preserve"> baut </w:t>
      </w:r>
      <w:r w:rsidR="00477105">
        <w:t>WOLF</w:t>
      </w:r>
      <w:r w:rsidR="00477105" w:rsidRPr="00BD5F48">
        <w:t xml:space="preserve"> </w:t>
      </w:r>
      <w:r w:rsidRPr="00BD5F48">
        <w:t xml:space="preserve">die einfach zu montierende und gleichzeitig sehr flexibel auslegbare CKL-Serie weiter aus. </w:t>
      </w:r>
      <w:r w:rsidR="001D3032">
        <w:t>Anfang Januar startete die Produktion</w:t>
      </w:r>
      <w:r w:rsidR="006A7358">
        <w:t xml:space="preserve"> </w:t>
      </w:r>
      <w:r w:rsidR="006A7358" w:rsidRPr="006A7358">
        <w:t>in Mainburg</w:t>
      </w:r>
      <w:r w:rsidR="001D3032">
        <w:t xml:space="preserve">. WOLF wird die Geräte auch auf der SHK </w:t>
      </w:r>
      <w:r w:rsidR="000628FC">
        <w:t xml:space="preserve">in </w:t>
      </w:r>
      <w:r w:rsidR="001D3032">
        <w:t>Essen sowie auf der IFH in Nürnberg als Messeneuheiten zeigen.</w:t>
      </w:r>
      <w:r w:rsidR="001D3032" w:rsidRPr="00BD5F48">
        <w:t xml:space="preserve"> </w:t>
      </w:r>
      <w:r w:rsidRPr="00BD5F48">
        <w:t>Die Modelle der neuen Gerätegeneration</w:t>
      </w:r>
      <w:r w:rsidR="00FF1456">
        <w:t xml:space="preserve"> mit </w:t>
      </w:r>
      <w:r w:rsidR="00851BC3">
        <w:t xml:space="preserve">hocheffizienten </w:t>
      </w:r>
      <w:r w:rsidR="00FF1456">
        <w:t>EC-Ventilatoren</w:t>
      </w:r>
      <w:r w:rsidRPr="00BD5F48">
        <w:t xml:space="preserve"> </w:t>
      </w:r>
      <w:r w:rsidR="00CE5D9D">
        <w:t>sind jetzt in den Leistungsgrößen</w:t>
      </w:r>
      <w:r w:rsidR="00CE5D9D" w:rsidRPr="00CE5D9D">
        <w:t xml:space="preserve"> </w:t>
      </w:r>
      <w:r w:rsidR="00CE5D9D" w:rsidRPr="00CE5D9D">
        <w:rPr>
          <w:bCs w:val="0"/>
        </w:rPr>
        <w:t>1400, 2400</w:t>
      </w:r>
      <w:r w:rsidR="00913AEE">
        <w:rPr>
          <w:bCs w:val="0"/>
        </w:rPr>
        <w:t xml:space="preserve"> und</w:t>
      </w:r>
      <w:r w:rsidR="00CE5D9D" w:rsidRPr="00CE5D9D">
        <w:rPr>
          <w:bCs w:val="0"/>
        </w:rPr>
        <w:t xml:space="preserve"> 3300</w:t>
      </w:r>
      <w:r w:rsidR="00913AEE">
        <w:rPr>
          <w:bCs w:val="0"/>
        </w:rPr>
        <w:t xml:space="preserve"> m</w:t>
      </w:r>
      <w:r w:rsidR="00913AEE" w:rsidRPr="00DF6274">
        <w:rPr>
          <w:bCs w:val="0"/>
          <w:vertAlign w:val="superscript"/>
        </w:rPr>
        <w:t>3</w:t>
      </w:r>
      <w:r w:rsidR="00913AEE">
        <w:rPr>
          <w:bCs w:val="0"/>
        </w:rPr>
        <w:t>/h</w:t>
      </w:r>
      <w:r w:rsidR="00CE5D9D" w:rsidRPr="00CE5D9D">
        <w:rPr>
          <w:bCs w:val="0"/>
        </w:rPr>
        <w:t xml:space="preserve"> verfügbar.</w:t>
      </w:r>
      <w:r w:rsidR="00CE5D9D">
        <w:t xml:space="preserve"> </w:t>
      </w:r>
      <w:r w:rsidR="00F60FD6">
        <w:t>Im</w:t>
      </w:r>
      <w:r w:rsidR="00F14A7D" w:rsidRPr="00F14A7D">
        <w:t xml:space="preserve"> Vergleich zur bisherigen Produktlinie</w:t>
      </w:r>
      <w:r w:rsidR="00F14A7D">
        <w:t xml:space="preserve">, </w:t>
      </w:r>
      <w:r w:rsidR="00F60FD6">
        <w:t xml:space="preserve">haben die Geräte </w:t>
      </w:r>
      <w:r w:rsidR="00F14A7D">
        <w:t>bis</w:t>
      </w:r>
      <w:r w:rsidR="00F14A7D" w:rsidRPr="00F14A7D">
        <w:t xml:space="preserve"> </w:t>
      </w:r>
      <w:r w:rsidR="00C47E8E">
        <w:t xml:space="preserve">zu </w:t>
      </w:r>
      <w:r w:rsidR="00EC59EF">
        <w:t xml:space="preserve">zehn </w:t>
      </w:r>
      <w:r w:rsidR="00C47E8E">
        <w:t xml:space="preserve">Prozent höhere </w:t>
      </w:r>
      <w:r w:rsidRPr="00BD5F48">
        <w:t xml:space="preserve">Luftleistungen bei gleichen beziehungsweise sogar verkleinerten </w:t>
      </w:r>
      <w:r w:rsidR="00B852E0">
        <w:t>Gerätea</w:t>
      </w:r>
      <w:r w:rsidRPr="00BD5F48">
        <w:t>bmessungen</w:t>
      </w:r>
      <w:r w:rsidR="00CE5D9D">
        <w:t xml:space="preserve">. Mit </w:t>
      </w:r>
      <w:r w:rsidR="00F14A7D">
        <w:t>der</w:t>
      </w:r>
      <w:r w:rsidR="00CE5D9D">
        <w:t xml:space="preserve"> </w:t>
      </w:r>
      <w:r w:rsidR="006C16E3">
        <w:t xml:space="preserve">idealen </w:t>
      </w:r>
      <w:r w:rsidR="00CE5D9D">
        <w:t>Kombination aus</w:t>
      </w:r>
      <w:r w:rsidR="009D420D">
        <w:t xml:space="preserve"> kompaktem</w:t>
      </w:r>
      <w:r w:rsidRPr="00BD5F48">
        <w:t xml:space="preserve"> Aufbau </w:t>
      </w:r>
      <w:r w:rsidR="00CE5D9D">
        <w:t xml:space="preserve">und </w:t>
      </w:r>
      <w:r w:rsidR="006C16E3">
        <w:t xml:space="preserve">dennoch </w:t>
      </w:r>
      <w:r w:rsidRPr="00BD5F48">
        <w:t xml:space="preserve">hoher </w:t>
      </w:r>
      <w:r w:rsidR="000D1655">
        <w:t>Leistung</w:t>
      </w:r>
      <w:r w:rsidR="000D1655" w:rsidRPr="00BD5F48">
        <w:t xml:space="preserve"> </w:t>
      </w:r>
      <w:r w:rsidRPr="00BD5F48">
        <w:t xml:space="preserve">ist das CKL </w:t>
      </w:r>
      <w:proofErr w:type="spellStart"/>
      <w:r w:rsidRPr="00BD5F48">
        <w:t>evo</w:t>
      </w:r>
      <w:proofErr w:type="spellEnd"/>
      <w:r w:rsidRPr="00BD5F48">
        <w:t xml:space="preserve"> für vielfältige Einsatzzwecke g</w:t>
      </w:r>
      <w:r w:rsidR="009D420D">
        <w:t xml:space="preserve">ewappnet: es ist als Innengerät </w:t>
      </w:r>
      <w:r w:rsidRPr="00BD5F48">
        <w:t xml:space="preserve">mit horizontalem oder vertikalem </w:t>
      </w:r>
      <w:r w:rsidR="00E31372">
        <w:t>Kanal</w:t>
      </w:r>
      <w:r w:rsidR="00E31372" w:rsidRPr="00BD5F48">
        <w:t xml:space="preserve">anschluss </w:t>
      </w:r>
      <w:r w:rsidR="009D420D" w:rsidRPr="009D420D">
        <w:t>sowie</w:t>
      </w:r>
      <w:r w:rsidR="009D420D">
        <w:t xml:space="preserve"> als Außeneinheit</w:t>
      </w:r>
      <w:r w:rsidR="009D420D" w:rsidRPr="009D420D">
        <w:t xml:space="preserve"> </w:t>
      </w:r>
      <w:r w:rsidRPr="00BD5F48">
        <w:t xml:space="preserve">verfügbar. Zudem sind alle </w:t>
      </w:r>
      <w:r w:rsidR="00F963B7">
        <w:t>CKL</w:t>
      </w:r>
      <w:r w:rsidR="00331F84">
        <w:t xml:space="preserve"> </w:t>
      </w:r>
      <w:proofErr w:type="spellStart"/>
      <w:r w:rsidR="00331F84">
        <w:t>evo</w:t>
      </w:r>
      <w:proofErr w:type="spellEnd"/>
      <w:r w:rsidR="00331F84">
        <w:t xml:space="preserve"> </w:t>
      </w:r>
      <w:r w:rsidR="00F963B7">
        <w:t xml:space="preserve">Geräte </w:t>
      </w:r>
      <w:r w:rsidRPr="00BD5F48">
        <w:t>gemäß geltender Richtlinie VDI 6022 hygienisch unbedenklich einsetzbar und außerdem standar</w:t>
      </w:r>
      <w:r w:rsidR="00C30C2F">
        <w:t>d</w:t>
      </w:r>
      <w:r w:rsidRPr="00BD5F48">
        <w:t xml:space="preserve">mäßig </w:t>
      </w:r>
      <w:proofErr w:type="spellStart"/>
      <w:r w:rsidRPr="00BD5F48">
        <w:t>Eurovent</w:t>
      </w:r>
      <w:proofErr w:type="spellEnd"/>
      <w:r w:rsidRPr="00BD5F48">
        <w:t>- und RLT-zertifiziert. Eine doppelte Filterstufe und ein Taschenfiltermodul gewährleisten die Einhaltung höchster Hygieneanforderungen</w:t>
      </w:r>
      <w:r w:rsidR="00175517">
        <w:t>.</w:t>
      </w:r>
    </w:p>
    <w:p w14:paraId="5084DBE2" w14:textId="77777777" w:rsidR="00084EA6" w:rsidRPr="00084EA6" w:rsidRDefault="00084EA6" w:rsidP="00657C8C">
      <w:pPr>
        <w:rPr>
          <w:b/>
        </w:rPr>
      </w:pPr>
    </w:p>
    <w:p w14:paraId="13F43D21" w14:textId="3A3179F1" w:rsidR="00084EA6" w:rsidRDefault="00BD5F48" w:rsidP="00657C8C">
      <w:pPr>
        <w:rPr>
          <w:b/>
        </w:rPr>
      </w:pPr>
      <w:r w:rsidRPr="00BD5F48">
        <w:rPr>
          <w:b/>
        </w:rPr>
        <w:t>Qualität und Flexibilität auf höchstem Niveau</w:t>
      </w:r>
    </w:p>
    <w:p w14:paraId="7504430B" w14:textId="77777777" w:rsidR="005B1717" w:rsidRDefault="00BD5F48" w:rsidP="005B1717">
      <w:r w:rsidRPr="00BD5F48">
        <w:t xml:space="preserve">CKL </w:t>
      </w:r>
      <w:proofErr w:type="spellStart"/>
      <w:r w:rsidRPr="00BD5F48">
        <w:t>evo</w:t>
      </w:r>
      <w:proofErr w:type="spellEnd"/>
      <w:r w:rsidRPr="00BD5F48">
        <w:t xml:space="preserve"> zeichnet sich durch beste Gehäusekennwerte nach DIN EN 1886 aus: Thermische Isolierung T2, Wärmebrückenfaktor TB2, mechanische Stabilität D1 sowie </w:t>
      </w:r>
      <w:proofErr w:type="spellStart"/>
      <w:r w:rsidRPr="00BD5F48">
        <w:t>Leckageklasse</w:t>
      </w:r>
      <w:proofErr w:type="spellEnd"/>
      <w:r w:rsidRPr="00BD5F48">
        <w:t xml:space="preserve"> L1. </w:t>
      </w:r>
      <w:r w:rsidR="00CE5D9D" w:rsidRPr="00CE5D9D">
        <w:t>Der hocheffiziente Gegenstrom-Plattenwärmetauscher überträgt die wertvolle Wärmeenergie der Abluft an die frische und gefilterte Außenluft.</w:t>
      </w:r>
      <w:r w:rsidR="00CE5D9D">
        <w:t xml:space="preserve"> </w:t>
      </w:r>
      <w:r w:rsidRPr="00BD5F48">
        <w:t xml:space="preserve">Das Gehäuse mit </w:t>
      </w:r>
      <w:r w:rsidR="00A55E11">
        <w:t xml:space="preserve">robuster </w:t>
      </w:r>
      <w:r w:rsidRPr="00BD5F48">
        <w:t>Pulver</w:t>
      </w:r>
      <w:r w:rsidR="00A55E11">
        <w:t>lack</w:t>
      </w:r>
      <w:r w:rsidRPr="00BD5F48">
        <w:t xml:space="preserve">beschichtung in </w:t>
      </w:r>
      <w:proofErr w:type="spellStart"/>
      <w:r w:rsidRPr="00BD5F48">
        <w:t>weiß</w:t>
      </w:r>
      <w:proofErr w:type="spellEnd"/>
      <w:r w:rsidRPr="00BD5F48">
        <w:t xml:space="preserve"> (RAL 9016) hat in der Rückwand einen</w:t>
      </w:r>
      <w:r w:rsidR="00331F84">
        <w:t xml:space="preserve"> verdeckten</w:t>
      </w:r>
      <w:r w:rsidRPr="00BD5F48">
        <w:t xml:space="preserve"> Kabelbaum. Dank dieser besonderen </w:t>
      </w:r>
      <w:r w:rsidR="009E7320">
        <w:t>Konstruktion</w:t>
      </w:r>
      <w:r w:rsidR="009E7320" w:rsidRPr="00BD5F48">
        <w:t xml:space="preserve"> </w:t>
      </w:r>
      <w:r w:rsidRPr="00BD5F48">
        <w:t xml:space="preserve">ist im Inneren </w:t>
      </w:r>
      <w:r w:rsidR="007522AD">
        <w:t>alles klar und sauber strukturiert</w:t>
      </w:r>
      <w:r w:rsidR="00891F68">
        <w:t xml:space="preserve">. Sogar die </w:t>
      </w:r>
      <w:proofErr w:type="spellStart"/>
      <w:r w:rsidR="00891F68">
        <w:t>Druckmanometer</w:t>
      </w:r>
      <w:r w:rsidR="001D3032">
        <w:t>schläuche</w:t>
      </w:r>
      <w:proofErr w:type="spellEnd"/>
      <w:r w:rsidR="001D3032">
        <w:t xml:space="preserve"> und Anschlüsse befinden</w:t>
      </w:r>
      <w:r w:rsidR="00891F68">
        <w:t xml:space="preserve"> sich innerhalb der Türe – damit sind die Oberflächen des Gerätes </w:t>
      </w:r>
      <w:r w:rsidR="008F6429">
        <w:t xml:space="preserve">unverdeckt </w:t>
      </w:r>
      <w:r w:rsidR="00891F68">
        <w:t>und somit einfach</w:t>
      </w:r>
      <w:r w:rsidR="008F6429">
        <w:t>er</w:t>
      </w:r>
      <w:r w:rsidR="00891F68">
        <w:t xml:space="preserve"> sauber zu halten. </w:t>
      </w:r>
      <w:r w:rsidR="008F6429" w:rsidRPr="008F6429">
        <w:t xml:space="preserve">Alle </w:t>
      </w:r>
      <w:r w:rsidR="007F1D5E" w:rsidRPr="00BD5F48">
        <w:t xml:space="preserve">CKL </w:t>
      </w:r>
      <w:proofErr w:type="spellStart"/>
      <w:r w:rsidR="007F1D5E" w:rsidRPr="00BD5F48">
        <w:t>evo</w:t>
      </w:r>
      <w:proofErr w:type="spellEnd"/>
      <w:r w:rsidR="007F1D5E" w:rsidRPr="00BD5F48">
        <w:t xml:space="preserve"> </w:t>
      </w:r>
      <w:r w:rsidR="008F6429" w:rsidRPr="008F6429">
        <w:t xml:space="preserve">sind mit Komponenten des Easy-Lifting-Systems ausgestattet. </w:t>
      </w:r>
      <w:r w:rsidR="008F6429" w:rsidRPr="008F6429">
        <w:lastRenderedPageBreak/>
        <w:t xml:space="preserve">Das vereinfacht deutlich den Transport auf oder in ein Gebäude und macht die Montage der Funktionseinheiten schneller und präziser. Dank </w:t>
      </w:r>
      <w:r w:rsidR="001D3032" w:rsidRPr="008F6429">
        <w:t>de</w:t>
      </w:r>
      <w:r w:rsidR="001D3032">
        <w:t>s</w:t>
      </w:r>
      <w:r w:rsidR="001D3032" w:rsidRPr="008F6429">
        <w:t xml:space="preserve"> </w:t>
      </w:r>
      <w:r w:rsidR="008F6429" w:rsidRPr="008F6429">
        <w:t xml:space="preserve">durchdachten </w:t>
      </w:r>
      <w:r w:rsidR="003909C5">
        <w:t>Gerätedesign</w:t>
      </w:r>
      <w:r w:rsidR="001D3032">
        <w:t>s</w:t>
      </w:r>
      <w:r w:rsidR="003909C5" w:rsidRPr="008F6429">
        <w:t xml:space="preserve"> </w:t>
      </w:r>
      <w:r w:rsidR="008F6429" w:rsidRPr="008F6429">
        <w:t>mit vorgefertigten Bohrlöchern ist kein bauseitiges Anbohren der Außengeräte für den Kanal der Zuleitung mehr notwendig. Auf Wunsch kann der Kanal auch ab Werk angebracht werden</w:t>
      </w:r>
      <w:r w:rsidR="008F6429">
        <w:t xml:space="preserve">. </w:t>
      </w:r>
      <w:r w:rsidRPr="00BD5F48">
        <w:t xml:space="preserve">Zusätzlich </w:t>
      </w:r>
      <w:r w:rsidR="00891F68">
        <w:t>ist</w:t>
      </w:r>
      <w:r w:rsidRPr="00BD5F48">
        <w:t xml:space="preserve"> eine </w:t>
      </w:r>
      <w:proofErr w:type="spellStart"/>
      <w:r w:rsidRPr="00BD5F48">
        <w:t>Boost</w:t>
      </w:r>
      <w:proofErr w:type="spellEnd"/>
      <w:r w:rsidRPr="00BD5F48">
        <w:t>-Klappe für die Schnellaufheizung von Gebäuden oder Räumen ohne Außenluftanteil</w:t>
      </w:r>
      <w:r w:rsidR="00891F68">
        <w:t xml:space="preserve"> enthalten</w:t>
      </w:r>
      <w:r w:rsidRPr="00BD5F48">
        <w:t xml:space="preserve">. Damit sparen </w:t>
      </w:r>
      <w:r w:rsidR="0055440B">
        <w:t>Betreiber</w:t>
      </w:r>
      <w:r w:rsidR="0055440B" w:rsidRPr="00BD5F48">
        <w:t xml:space="preserve"> </w:t>
      </w:r>
      <w:r w:rsidRPr="00BD5F48">
        <w:t xml:space="preserve">viel Energie und Kosten, da </w:t>
      </w:r>
      <w:r w:rsidR="00FB28F2">
        <w:t>Gebäude</w:t>
      </w:r>
      <w:r w:rsidR="00FB28F2" w:rsidRPr="00BD5F48">
        <w:t xml:space="preserve"> </w:t>
      </w:r>
      <w:r w:rsidRPr="00BD5F48">
        <w:t xml:space="preserve">mithilfe von </w:t>
      </w:r>
      <w:r w:rsidR="00FB28F2">
        <w:t xml:space="preserve">vorhandener warmer </w:t>
      </w:r>
      <w:r w:rsidRPr="00BD5F48">
        <w:t xml:space="preserve">Raumluft aufgeheizt werden, ohne dass kalte Außenluft </w:t>
      </w:r>
      <w:r w:rsidR="00FB28F2">
        <w:t>hinzugefügt</w:t>
      </w:r>
      <w:r w:rsidR="00FB28F2" w:rsidRPr="00BD5F48">
        <w:t xml:space="preserve"> </w:t>
      </w:r>
      <w:r w:rsidRPr="00BD5F48">
        <w:t>werden muss</w:t>
      </w:r>
      <w:r w:rsidR="00B72FDA">
        <w:t>.</w:t>
      </w:r>
      <w:r w:rsidR="005B1717">
        <w:t xml:space="preserve"> </w:t>
      </w:r>
    </w:p>
    <w:p w14:paraId="1B81C5D1" w14:textId="77777777" w:rsidR="005B1717" w:rsidRDefault="005B1717" w:rsidP="005B1717"/>
    <w:p w14:paraId="519D3B1C" w14:textId="5543E473" w:rsidR="00F60FD6" w:rsidRPr="00405A5B" w:rsidRDefault="005B1717" w:rsidP="00F60FD6">
      <w:pPr>
        <w:rPr>
          <w:b/>
        </w:rPr>
      </w:pPr>
      <w:r w:rsidRPr="005B1717">
        <w:rPr>
          <w:b/>
        </w:rPr>
        <w:t>Hautnah erleben können Besucher die Geräte auf der SHK Essen (Halle 3</w:t>
      </w:r>
      <w:r w:rsidR="00AB5448">
        <w:rPr>
          <w:b/>
        </w:rPr>
        <w:t>,</w:t>
      </w:r>
      <w:r w:rsidRPr="005B1717">
        <w:rPr>
          <w:b/>
        </w:rPr>
        <w:t xml:space="preserve"> Stand 3A14) oder der IFH Nürnberg (Halle 3A, Stand 3A.003)</w:t>
      </w:r>
      <w:r>
        <w:rPr>
          <w:b/>
        </w:rPr>
        <w:t xml:space="preserve">. </w:t>
      </w:r>
      <w:r w:rsidR="00F60FD6">
        <w:rPr>
          <w:b/>
        </w:rPr>
        <w:t xml:space="preserve">Mehr Informationen zu CKL </w:t>
      </w:r>
      <w:proofErr w:type="spellStart"/>
      <w:r w:rsidR="00F60FD6">
        <w:rPr>
          <w:b/>
        </w:rPr>
        <w:t>evo</w:t>
      </w:r>
      <w:proofErr w:type="spellEnd"/>
      <w:r w:rsidR="00F60FD6">
        <w:rPr>
          <w:b/>
        </w:rPr>
        <w:t xml:space="preserve"> </w:t>
      </w:r>
      <w:r w:rsidR="00F60FD6" w:rsidRPr="00405A5B">
        <w:rPr>
          <w:b/>
        </w:rPr>
        <w:t xml:space="preserve">finden Sie </w:t>
      </w:r>
      <w:r>
        <w:rPr>
          <w:b/>
        </w:rPr>
        <w:t xml:space="preserve">auch </w:t>
      </w:r>
      <w:r w:rsidR="00F60FD6" w:rsidRPr="00405A5B">
        <w:rPr>
          <w:b/>
        </w:rPr>
        <w:t>unter:</w:t>
      </w:r>
      <w:r w:rsidR="006B228B">
        <w:rPr>
          <w:b/>
        </w:rPr>
        <w:t xml:space="preserve"> </w:t>
      </w:r>
      <w:hyperlink r:id="rId8" w:history="1">
        <w:r w:rsidR="00891F68" w:rsidRPr="00AC1FDB">
          <w:rPr>
            <w:rStyle w:val="Hyperlink"/>
            <w:b/>
          </w:rPr>
          <w:t>www.wolf.eu/ckl-evo</w:t>
        </w:r>
      </w:hyperlink>
      <w:r w:rsidR="00891F68">
        <w:rPr>
          <w:b/>
        </w:rPr>
        <w:t xml:space="preserve">. </w:t>
      </w:r>
      <w:hyperlink r:id="rId9" w:history="1"/>
    </w:p>
    <w:p w14:paraId="53752F1D" w14:textId="77777777" w:rsidR="00F60FD6" w:rsidRPr="005007A5" w:rsidRDefault="00F60FD6" w:rsidP="00084EA6"/>
    <w:p w14:paraId="7F208D38" w14:textId="77777777" w:rsidR="00CE5D9D" w:rsidRDefault="00CE5D9D" w:rsidP="00657C8C"/>
    <w:p w14:paraId="18B2DBAE" w14:textId="7811E271" w:rsidR="00BD5F48" w:rsidRDefault="00BD5F48" w:rsidP="00657C8C">
      <w:pPr>
        <w:rPr>
          <w:b/>
        </w:rPr>
      </w:pPr>
      <w:r w:rsidRPr="00BD5F48">
        <w:rPr>
          <w:b/>
        </w:rPr>
        <w:t xml:space="preserve">Einfache Planung und </w:t>
      </w:r>
    </w:p>
    <w:p w14:paraId="00DD1B62" w14:textId="20A272B0" w:rsidR="0019082B" w:rsidRPr="0019082B" w:rsidRDefault="00BD5F48" w:rsidP="00657C8C">
      <w:pPr>
        <w:rPr>
          <w:b/>
        </w:rPr>
      </w:pPr>
      <w:r w:rsidRPr="00BD5F48">
        <w:rPr>
          <w:b/>
        </w:rPr>
        <w:t>Handhabung im Betrieb</w:t>
      </w:r>
    </w:p>
    <w:p w14:paraId="6F5E11C5" w14:textId="020CF757" w:rsidR="007F40B6" w:rsidRDefault="00BD5F48" w:rsidP="00F60FD6">
      <w:r w:rsidRPr="00BD5F48">
        <w:t xml:space="preserve">Der </w:t>
      </w:r>
      <w:r w:rsidR="00477105">
        <w:t>WOLF</w:t>
      </w:r>
      <w:r w:rsidR="00477105" w:rsidRPr="00BD5F48">
        <w:t xml:space="preserve"> </w:t>
      </w:r>
      <w:r w:rsidRPr="00BD5F48">
        <w:t>5-Minuten</w:t>
      </w:r>
      <w:r w:rsidR="00C30C2F">
        <w:t>Kompakt-</w:t>
      </w:r>
      <w:r w:rsidRPr="00BD5F48">
        <w:t xml:space="preserve">Konfigurator ermöglicht es, </w:t>
      </w:r>
      <w:r w:rsidR="00524366">
        <w:t xml:space="preserve">die gewünschten CKL </w:t>
      </w:r>
      <w:proofErr w:type="spellStart"/>
      <w:r w:rsidR="00524366">
        <w:t>evo</w:t>
      </w:r>
      <w:proofErr w:type="spellEnd"/>
      <w:r w:rsidR="00524366">
        <w:t xml:space="preserve"> </w:t>
      </w:r>
      <w:r w:rsidRPr="00BD5F48">
        <w:t xml:space="preserve">Geräte </w:t>
      </w:r>
      <w:r w:rsidR="007F40B6">
        <w:t xml:space="preserve">unter </w:t>
      </w:r>
      <w:hyperlink r:id="rId10" w:history="1">
        <w:r w:rsidR="007F40B6" w:rsidRPr="00AC1FDB">
          <w:rPr>
            <w:rStyle w:val="Hyperlink"/>
          </w:rPr>
          <w:t>www.wolf.eu/5min-compact-conf</w:t>
        </w:r>
      </w:hyperlink>
      <w:r w:rsidR="007F40B6">
        <w:t xml:space="preserve"> </w:t>
      </w:r>
      <w:r w:rsidRPr="00BD5F48">
        <w:t>bedarfsgerecht in nur wenigen Minuten auszulegen. Das Programm liefert 2D- und 3D-Zeichnungen sowie die</w:t>
      </w:r>
      <w:r w:rsidR="0006278A">
        <w:t xml:space="preserve"> notwendigen</w:t>
      </w:r>
      <w:r w:rsidRPr="00BD5F48">
        <w:t xml:space="preserve"> technischen Prod</w:t>
      </w:r>
      <w:r w:rsidR="003655EC">
        <w:t>ukt- und BIM-Daten gleich mit.</w:t>
      </w:r>
      <w:r w:rsidR="007F40B6" w:rsidRPr="00BD5F48" w:rsidDel="007F40B6">
        <w:t xml:space="preserve"> </w:t>
      </w:r>
      <w:r w:rsidR="008F6429">
        <w:t xml:space="preserve">Mit dem </w:t>
      </w:r>
      <w:r w:rsidR="008F6429" w:rsidRPr="008F6429">
        <w:t xml:space="preserve">Schnittstellenmodul Link pro </w:t>
      </w:r>
      <w:r w:rsidR="008F6429">
        <w:t>lässt sich die Anlage a</w:t>
      </w:r>
      <w:r w:rsidRPr="00BD5F48">
        <w:t xml:space="preserve">uch von unterwegs aus per </w:t>
      </w:r>
      <w:proofErr w:type="spellStart"/>
      <w:r w:rsidRPr="00BD5F48">
        <w:t>SmartSet</w:t>
      </w:r>
      <w:proofErr w:type="spellEnd"/>
      <w:r w:rsidRPr="00BD5F48">
        <w:t xml:space="preserve"> App oder Webanwendung jederzeit bedienen sowie zuverlässig überwachen</w:t>
      </w:r>
      <w:r w:rsidR="00C33367">
        <w:t>.</w:t>
      </w:r>
      <w:r w:rsidR="00F60FD6">
        <w:t xml:space="preserve"> </w:t>
      </w:r>
    </w:p>
    <w:p w14:paraId="579E511C" w14:textId="77777777" w:rsidR="007F40B6" w:rsidRDefault="007F40B6" w:rsidP="00F60FD6"/>
    <w:p w14:paraId="241F7A67" w14:textId="1D02909F" w:rsidR="00F60FD6" w:rsidRPr="00151E75" w:rsidRDefault="00F60FD6" w:rsidP="00F60FD6">
      <w:pPr>
        <w:rPr>
          <w:b/>
        </w:rPr>
      </w:pPr>
      <w:r w:rsidRPr="008F6429">
        <w:rPr>
          <w:b/>
        </w:rPr>
        <w:t xml:space="preserve">Testen Sie jetzt den WOLF 5-Minuten-Kompaktkonfigurator unter </w:t>
      </w:r>
      <w:hyperlink r:id="rId11" w:history="1">
        <w:r w:rsidRPr="008F6429">
          <w:rPr>
            <w:rStyle w:val="Hyperlink"/>
            <w:b/>
          </w:rPr>
          <w:t>www.wolf.eu/5min-compact-conf</w:t>
        </w:r>
      </w:hyperlink>
      <w:r>
        <w:rPr>
          <w:b/>
        </w:rPr>
        <w:t>.</w:t>
      </w:r>
    </w:p>
    <w:p w14:paraId="2C6E6005" w14:textId="74FCDFB8" w:rsidR="00EA0FC9" w:rsidRDefault="00EA0FC9" w:rsidP="00404D42"/>
    <w:p w14:paraId="347CAB4D" w14:textId="77777777" w:rsidR="00302297" w:rsidRPr="00FF05E6" w:rsidRDefault="00302297" w:rsidP="00657C8C">
      <w:pPr>
        <w:rPr>
          <w:b/>
        </w:rPr>
      </w:pPr>
    </w:p>
    <w:p w14:paraId="2FCFF641" w14:textId="77777777" w:rsidR="00E02CF6" w:rsidRPr="00EA0FC9" w:rsidRDefault="00E02CF6" w:rsidP="00E02CF6">
      <w:pPr>
        <w:outlineLvl w:val="0"/>
        <w:rPr>
          <w:b/>
          <w:bCs w:val="0"/>
          <w:color w:val="000000" w:themeColor="text1"/>
        </w:rPr>
      </w:pPr>
      <w:r w:rsidRPr="00EA0FC9">
        <w:rPr>
          <w:b/>
          <w:color w:val="000000" w:themeColor="text1"/>
        </w:rPr>
        <w:t>Unternehmensprofil:</w:t>
      </w:r>
    </w:p>
    <w:p w14:paraId="6C28B943" w14:textId="42630F69"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proofErr w:type="spellStart"/>
      <w:r w:rsidRPr="00EA0FC9">
        <w:rPr>
          <w:color w:val="000000" w:themeColor="text1"/>
        </w:rPr>
        <w:t>Centrotec</w:t>
      </w:r>
      <w:proofErr w:type="spellEnd"/>
      <w:r w:rsidRPr="00EA0FC9">
        <w:rPr>
          <w:color w:val="000000" w:themeColor="text1"/>
        </w:rPr>
        <w:t xml:space="preserve"> </w:t>
      </w:r>
      <w:proofErr w:type="spellStart"/>
      <w:r w:rsidRPr="00EA0FC9">
        <w:rPr>
          <w:color w:val="000000" w:themeColor="text1"/>
        </w:rPr>
        <w:t>Sustainable</w:t>
      </w:r>
      <w:proofErr w:type="spellEnd"/>
      <w:r w:rsidRPr="00EA0FC9">
        <w:rPr>
          <w:color w:val="000000" w:themeColor="text1"/>
        </w:rPr>
        <w:t xml:space="preserve"> AG,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lastRenderedPageBreak/>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8E4504" w:rsidRDefault="0076640A" w:rsidP="0076640A">
      <w:pPr>
        <w:jc w:val="both"/>
        <w:rPr>
          <w:bCs w:val="0"/>
          <w:color w:val="000000"/>
          <w:sz w:val="20"/>
          <w:szCs w:val="20"/>
          <w:rPrChange w:id="0" w:author="Waldmannstetter Melanie" w:date="2020-01-15T10:17:00Z">
            <w:rPr>
              <w:bCs w:val="0"/>
              <w:color w:val="000000"/>
              <w:sz w:val="20"/>
              <w:szCs w:val="20"/>
              <w:lang w:val="en-US"/>
            </w:rPr>
          </w:rPrChange>
        </w:rPr>
      </w:pPr>
      <w:r w:rsidRPr="008E4504">
        <w:rPr>
          <w:color w:val="000000"/>
          <w:sz w:val="20"/>
          <w:szCs w:val="20"/>
          <w:rPrChange w:id="1" w:author="Waldmannstetter Melanie" w:date="2020-01-15T10:17:00Z">
            <w:rPr>
              <w:color w:val="000000"/>
              <w:sz w:val="20"/>
              <w:szCs w:val="20"/>
              <w:lang w:val="en-US"/>
            </w:rPr>
          </w:rPrChange>
        </w:rPr>
        <w:t>Tel +49 8751 - 74 1575</w:t>
      </w:r>
    </w:p>
    <w:p w14:paraId="5637BC75" w14:textId="77777777" w:rsidR="0076640A" w:rsidRPr="008E4504" w:rsidRDefault="0076640A" w:rsidP="0076640A">
      <w:pPr>
        <w:jc w:val="both"/>
        <w:rPr>
          <w:bCs w:val="0"/>
          <w:color w:val="000000"/>
          <w:sz w:val="20"/>
          <w:szCs w:val="20"/>
          <w:rPrChange w:id="2" w:author="Waldmannstetter Melanie" w:date="2020-01-15T10:17:00Z">
            <w:rPr>
              <w:bCs w:val="0"/>
              <w:color w:val="000000"/>
              <w:sz w:val="20"/>
              <w:szCs w:val="20"/>
              <w:lang w:val="en-US"/>
            </w:rPr>
          </w:rPrChange>
        </w:rPr>
      </w:pPr>
      <w:r w:rsidRPr="008E4504">
        <w:rPr>
          <w:color w:val="000000"/>
          <w:sz w:val="20"/>
          <w:szCs w:val="20"/>
          <w:rPrChange w:id="3" w:author="Waldmannstetter Melanie" w:date="2020-01-15T10:17:00Z">
            <w:rPr>
              <w:color w:val="000000"/>
              <w:sz w:val="20"/>
              <w:szCs w:val="20"/>
              <w:lang w:val="en-US"/>
            </w:rPr>
          </w:rPrChange>
        </w:rPr>
        <w:t>Fax +49 8751 - 74 1683</w:t>
      </w:r>
    </w:p>
    <w:p w14:paraId="443B40DE" w14:textId="1611C1F5" w:rsidR="00B37C6C" w:rsidRPr="008E4504" w:rsidRDefault="008E4504" w:rsidP="00B6422E">
      <w:pPr>
        <w:rPr>
          <w:sz w:val="20"/>
          <w:szCs w:val="20"/>
          <w:rPrChange w:id="4" w:author="Waldmannstetter Melanie" w:date="2020-01-15T10:17:00Z">
            <w:rPr>
              <w:sz w:val="20"/>
              <w:szCs w:val="20"/>
              <w:lang w:val="en-US"/>
            </w:rPr>
          </w:rPrChange>
        </w:rPr>
      </w:pPr>
      <w:r>
        <w:fldChar w:fldCharType="begin"/>
      </w:r>
      <w:r>
        <w:instrText xml:space="preserve"> HYPERLINK "mailto:gudrun.krausche@wolf.eu" </w:instrText>
      </w:r>
      <w:r>
        <w:fldChar w:fldCharType="separate"/>
      </w:r>
      <w:r w:rsidR="00D12E23" w:rsidRPr="008E4504">
        <w:rPr>
          <w:rStyle w:val="Hyperlink"/>
          <w:sz w:val="20"/>
          <w:szCs w:val="20"/>
          <w:rPrChange w:id="5" w:author="Waldmannstetter Melanie" w:date="2020-01-15T10:17:00Z">
            <w:rPr>
              <w:rStyle w:val="Hyperlink"/>
              <w:sz w:val="20"/>
              <w:szCs w:val="20"/>
              <w:lang w:val="en-US"/>
            </w:rPr>
          </w:rPrChange>
        </w:rPr>
        <w:t>gudrun.krausche@wolf.eu</w:t>
      </w:r>
      <w:r>
        <w:rPr>
          <w:rStyle w:val="Hyperlink"/>
          <w:sz w:val="20"/>
          <w:szCs w:val="20"/>
          <w:lang w:val="en-US"/>
        </w:rPr>
        <w:fldChar w:fldCharType="end"/>
      </w:r>
      <w:r w:rsidR="00D12E23" w:rsidRPr="008E4504">
        <w:rPr>
          <w:sz w:val="20"/>
          <w:szCs w:val="20"/>
          <w:rPrChange w:id="6" w:author="Waldmannstetter Melanie" w:date="2020-01-15T10:17:00Z">
            <w:rPr>
              <w:sz w:val="20"/>
              <w:szCs w:val="20"/>
              <w:lang w:val="en-US"/>
            </w:rPr>
          </w:rPrChange>
        </w:rPr>
        <w:t xml:space="preserve"> </w:t>
      </w:r>
    </w:p>
    <w:p w14:paraId="1669C0DD" w14:textId="77777777" w:rsidR="00F83633" w:rsidRPr="008E4504" w:rsidRDefault="00F83633" w:rsidP="00B6422E">
      <w:pPr>
        <w:rPr>
          <w:rStyle w:val="Hyperlink"/>
          <w:sz w:val="20"/>
          <w:szCs w:val="20"/>
          <w:rPrChange w:id="7" w:author="Waldmannstetter Melanie" w:date="2020-01-15T10:17:00Z">
            <w:rPr>
              <w:rStyle w:val="Hyperlink"/>
              <w:sz w:val="20"/>
              <w:szCs w:val="20"/>
              <w:lang w:val="en-US"/>
            </w:rPr>
          </w:rPrChange>
        </w:rPr>
      </w:pPr>
    </w:p>
    <w:p w14:paraId="7218A550" w14:textId="77777777" w:rsidR="00F83633" w:rsidRPr="008E4504" w:rsidRDefault="00F83633" w:rsidP="00B6422E">
      <w:pPr>
        <w:rPr>
          <w:rStyle w:val="Hyperlink"/>
          <w:sz w:val="20"/>
          <w:szCs w:val="20"/>
          <w:rPrChange w:id="8" w:author="Waldmannstetter Melanie" w:date="2020-01-15T10:17:00Z">
            <w:rPr>
              <w:rStyle w:val="Hyperlink"/>
              <w:sz w:val="20"/>
              <w:szCs w:val="20"/>
              <w:lang w:val="en-US"/>
            </w:rPr>
          </w:rPrChange>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4C9BC390" w14:textId="77777777" w:rsidR="00AA0F03" w:rsidRPr="00AA0F03" w:rsidRDefault="00AA0F03" w:rsidP="00AA0F03">
      <w:pPr>
        <w:rPr>
          <w:b/>
          <w:sz w:val="28"/>
          <w:szCs w:val="28"/>
        </w:rPr>
      </w:pPr>
      <w:r w:rsidRPr="00AA0F03">
        <w:rPr>
          <w:b/>
          <w:sz w:val="28"/>
          <w:szCs w:val="28"/>
        </w:rPr>
        <w:t xml:space="preserve">Neue Kompakt-Lüftungsgeräte </w:t>
      </w:r>
    </w:p>
    <w:p w14:paraId="0EAA393E" w14:textId="77777777" w:rsidR="00AA0F03" w:rsidRPr="00AA0F03" w:rsidRDefault="00AA0F03" w:rsidP="00AA0F03">
      <w:pPr>
        <w:rPr>
          <w:b/>
          <w:sz w:val="28"/>
          <w:szCs w:val="28"/>
        </w:rPr>
      </w:pPr>
      <w:r w:rsidRPr="00AA0F03">
        <w:rPr>
          <w:b/>
          <w:sz w:val="28"/>
          <w:szCs w:val="28"/>
        </w:rPr>
        <w:t xml:space="preserve">WOLF CKL </w:t>
      </w:r>
      <w:proofErr w:type="spellStart"/>
      <w:r w:rsidRPr="00AA0F03">
        <w:rPr>
          <w:b/>
          <w:sz w:val="28"/>
          <w:szCs w:val="28"/>
        </w:rPr>
        <w:t>evo</w:t>
      </w:r>
      <w:proofErr w:type="spellEnd"/>
      <w:r w:rsidRPr="00AA0F03">
        <w:rPr>
          <w:b/>
          <w:sz w:val="28"/>
          <w:szCs w:val="28"/>
        </w:rPr>
        <w:t xml:space="preserve">: Höhere Luftleistungen </w:t>
      </w:r>
    </w:p>
    <w:p w14:paraId="3E1DC733" w14:textId="6BC7EFEE" w:rsidR="002E6E01" w:rsidRDefault="00AA0F03" w:rsidP="00AA0F03">
      <w:pPr>
        <w:rPr>
          <w:b/>
          <w:sz w:val="28"/>
          <w:szCs w:val="28"/>
        </w:rPr>
      </w:pPr>
      <w:r w:rsidRPr="00AA0F03">
        <w:rPr>
          <w:b/>
          <w:sz w:val="28"/>
          <w:szCs w:val="28"/>
        </w:rPr>
        <w:t>im montagefreundlichen Design</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3D197ADC" w14:textId="77777777" w:rsidR="00575829" w:rsidRDefault="00575829" w:rsidP="0019082B">
      <w:pPr>
        <w:outlineLvl w:val="0"/>
      </w:pPr>
    </w:p>
    <w:p w14:paraId="7E8C3F1E" w14:textId="6716781E" w:rsidR="00D16C49" w:rsidRDefault="005E2FD1" w:rsidP="0019082B">
      <w:pPr>
        <w:outlineLvl w:val="0"/>
      </w:pPr>
      <w:del w:id="9" w:author="Waldmannstetter Melanie" w:date="2020-01-15T10:24:00Z">
        <w:r w:rsidRPr="005E2FD1" w:rsidDel="008E4504">
          <w:rPr>
            <w:noProof/>
          </w:rPr>
          <w:drawing>
            <wp:inline distT="0" distB="0" distL="0" distR="0" wp14:anchorId="3FDF2D0C" wp14:editId="39FA198A">
              <wp:extent cx="2528235" cy="2380890"/>
              <wp:effectExtent l="0" t="0" r="5715"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37042" cy="2389184"/>
                      </a:xfrm>
                      <a:prstGeom prst="rect">
                        <a:avLst/>
                      </a:prstGeom>
                    </pic:spPr>
                  </pic:pic>
                </a:graphicData>
              </a:graphic>
            </wp:inline>
          </w:drawing>
        </w:r>
      </w:del>
      <w:ins w:id="10" w:author="Waldmannstetter Melanie" w:date="2020-01-15T10:24:00Z">
        <w:r w:rsidR="008E4504" w:rsidRPr="008E4504">
          <w:rPr>
            <w:rStyle w:val="Standard"/>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8E4504" w:rsidRPr="008E4504">
          <w:rPr>
            <w:noProof/>
          </w:rPr>
          <w:drawing>
            <wp:inline distT="0" distB="0" distL="0" distR="0" wp14:anchorId="0E148328" wp14:editId="7A74898D">
              <wp:extent cx="3286125" cy="2691001"/>
              <wp:effectExtent l="0" t="0" r="0" b="0"/>
              <wp:docPr id="3" name="Grafik 3" descr="\\wolf-heiztechnik.de\wolf\M-Marketing\40_externe Kommunikation\10_Presse\20_Pressetexte\2020\Deutsch\20200108_WOLF CKL evo\WOLF_CKL evo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heiztechnik.de\wolf\M-Marketing\40_externe Kommunikation\10_Presse\20_Pressetexte\2020\Deutsch\20200108_WOLF CKL evo\WOLF_CKL evo (Large).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5260" t="2626" r="22221" b="6359"/>
                      <a:stretch/>
                    </pic:blipFill>
                    <pic:spPr bwMode="auto">
                      <a:xfrm>
                        <a:off x="0" y="0"/>
                        <a:ext cx="3289809" cy="2694018"/>
                      </a:xfrm>
                      <a:prstGeom prst="rect">
                        <a:avLst/>
                      </a:prstGeom>
                      <a:noFill/>
                      <a:ln>
                        <a:noFill/>
                      </a:ln>
                      <a:extLst>
                        <a:ext uri="{53640926-AAD7-44D8-BBD7-CCE9431645EC}">
                          <a14:shadowObscured xmlns:a14="http://schemas.microsoft.com/office/drawing/2010/main"/>
                        </a:ext>
                      </a:extLst>
                    </pic:spPr>
                  </pic:pic>
                </a:graphicData>
              </a:graphic>
            </wp:inline>
          </w:drawing>
        </w:r>
      </w:ins>
    </w:p>
    <w:p w14:paraId="158B269C" w14:textId="630121BE" w:rsidR="00575829" w:rsidRDefault="00575829" w:rsidP="0019082B">
      <w:pPr>
        <w:outlineLvl w:val="0"/>
      </w:pPr>
    </w:p>
    <w:p w14:paraId="199CD052" w14:textId="74838330" w:rsidR="00575829" w:rsidRDefault="00575829" w:rsidP="0019082B">
      <w:pPr>
        <w:outlineLvl w:val="0"/>
      </w:pPr>
      <w:r w:rsidRPr="00575829">
        <w:rPr>
          <w:b/>
        </w:rPr>
        <w:t xml:space="preserve">BU: </w:t>
      </w:r>
      <w:r w:rsidR="00632AA3">
        <w:t xml:space="preserve">Höhere Luftleistungen, </w:t>
      </w:r>
      <w:proofErr w:type="spellStart"/>
      <w:r w:rsidR="00632AA3">
        <w:t>Boost</w:t>
      </w:r>
      <w:proofErr w:type="spellEnd"/>
      <w:r w:rsidR="00632AA3">
        <w:t xml:space="preserve">-Klappe und Kabelbaum in der Rückwand machen </w:t>
      </w:r>
      <w:r w:rsidR="002F1A04">
        <w:t xml:space="preserve">das neue </w:t>
      </w:r>
      <w:r w:rsidR="00632AA3">
        <w:t xml:space="preserve">CKL </w:t>
      </w:r>
      <w:proofErr w:type="spellStart"/>
      <w:r w:rsidR="00632AA3">
        <w:t>evo</w:t>
      </w:r>
      <w:proofErr w:type="spellEnd"/>
      <w:r w:rsidR="00632AA3">
        <w:t xml:space="preserve"> noch effizienter.</w:t>
      </w:r>
    </w:p>
    <w:p w14:paraId="24208109" w14:textId="77777777" w:rsidR="005E2FD1" w:rsidRDefault="005E2FD1" w:rsidP="0019082B">
      <w:pPr>
        <w:outlineLvl w:val="0"/>
      </w:pPr>
    </w:p>
    <w:p w14:paraId="0E02EE78" w14:textId="165C7AD0" w:rsidR="005E2FD1" w:rsidRDefault="005E2FD1" w:rsidP="0019082B">
      <w:pPr>
        <w:outlineLvl w:val="0"/>
        <w:rPr>
          <w:b/>
        </w:rPr>
      </w:pPr>
      <w:bookmarkStart w:id="11" w:name="_GoBack"/>
      <w:r w:rsidRPr="005E2FD1">
        <w:rPr>
          <w:b/>
          <w:noProof/>
        </w:rPr>
        <w:drawing>
          <wp:inline distT="0" distB="0" distL="0" distR="0" wp14:anchorId="74E030E3" wp14:editId="101FE330">
            <wp:extent cx="2622430" cy="1930045"/>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50666" cy="1950826"/>
                    </a:xfrm>
                    <a:prstGeom prst="rect">
                      <a:avLst/>
                    </a:prstGeom>
                  </pic:spPr>
                </pic:pic>
              </a:graphicData>
            </a:graphic>
          </wp:inline>
        </w:drawing>
      </w:r>
      <w:bookmarkEnd w:id="11"/>
    </w:p>
    <w:p w14:paraId="6B6691A0" w14:textId="08E17DDC" w:rsidR="00632AA3" w:rsidRPr="00632AA3" w:rsidRDefault="00632AA3" w:rsidP="0019082B">
      <w:pPr>
        <w:outlineLvl w:val="0"/>
      </w:pPr>
      <w:r>
        <w:rPr>
          <w:b/>
        </w:rPr>
        <w:t xml:space="preserve">BU: </w:t>
      </w:r>
      <w:r w:rsidR="00C02DE8" w:rsidRPr="00C02DE8">
        <w:t>Den</w:t>
      </w:r>
      <w:r w:rsidR="00C02DE8">
        <w:rPr>
          <w:b/>
        </w:rPr>
        <w:t xml:space="preserve"> </w:t>
      </w:r>
      <w:r w:rsidRPr="00632AA3">
        <w:t>Einbau</w:t>
      </w:r>
      <w:r>
        <w:t xml:space="preserve"> möglichst einfach gemacht</w:t>
      </w:r>
      <w:r w:rsidRPr="00632AA3">
        <w:t xml:space="preserve">: Neben dem Easy Lifting System erleichtert auch die durchdachte Längsteilungs-Technik die Montage </w:t>
      </w:r>
      <w:r w:rsidR="0061155C">
        <w:t>aller</w:t>
      </w:r>
      <w:r>
        <w:t xml:space="preserve"> </w:t>
      </w:r>
      <w:r w:rsidR="00C429AE">
        <w:t>CKL-Modelle</w:t>
      </w:r>
      <w:r w:rsidRPr="00632AA3">
        <w:t>.</w:t>
      </w:r>
    </w:p>
    <w:sectPr w:rsidR="00632AA3" w:rsidRPr="00632AA3" w:rsidSect="00632AA3">
      <w:headerReference w:type="default" r:id="rId15"/>
      <w:footerReference w:type="even" r:id="rId16"/>
      <w:footerReference w:type="default" r:id="rId17"/>
      <w:pgSz w:w="11906" w:h="16838"/>
      <w:pgMar w:top="2410" w:right="4393"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F24ED" w16cid:durableId="21C2E525"/>
  <w16cid:commentId w16cid:paraId="40083B9F" w16cid:durableId="21C2E604"/>
  <w16cid:commentId w16cid:paraId="5A8DFC5C" w16cid:durableId="21C2EA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7A868" w14:textId="77777777" w:rsidR="00F038D7" w:rsidRDefault="00F038D7">
      <w:r>
        <w:separator/>
      </w:r>
    </w:p>
  </w:endnote>
  <w:endnote w:type="continuationSeparator" w:id="0">
    <w:p w14:paraId="7A7961D0" w14:textId="77777777" w:rsidR="00F038D7" w:rsidRDefault="00F0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8E4504">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5C292" w14:textId="77777777" w:rsidR="00F038D7" w:rsidRDefault="00F038D7">
      <w:r>
        <w:separator/>
      </w:r>
    </w:p>
  </w:footnote>
  <w:footnote w:type="continuationSeparator" w:id="0">
    <w:p w14:paraId="08BCF117" w14:textId="77777777" w:rsidR="00F038D7" w:rsidRDefault="00F03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ldmannstetter Melanie">
    <w15:presenceInfo w15:providerId="AD" w15:userId="S-1-5-21-104618357-1468927862-176895030-169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583B"/>
    <w:rsid w:val="000B1CA6"/>
    <w:rsid w:val="000B2E2C"/>
    <w:rsid w:val="000B7F77"/>
    <w:rsid w:val="000C0461"/>
    <w:rsid w:val="000C153F"/>
    <w:rsid w:val="000C4206"/>
    <w:rsid w:val="000C5307"/>
    <w:rsid w:val="000C6B11"/>
    <w:rsid w:val="000D0E46"/>
    <w:rsid w:val="000D1655"/>
    <w:rsid w:val="000E159C"/>
    <w:rsid w:val="000E1C87"/>
    <w:rsid w:val="000E3AF7"/>
    <w:rsid w:val="000E515E"/>
    <w:rsid w:val="000E54EC"/>
    <w:rsid w:val="000F33F7"/>
    <w:rsid w:val="000F5484"/>
    <w:rsid w:val="00101C5A"/>
    <w:rsid w:val="00107054"/>
    <w:rsid w:val="001135B3"/>
    <w:rsid w:val="0011439F"/>
    <w:rsid w:val="00115734"/>
    <w:rsid w:val="001165CF"/>
    <w:rsid w:val="00116A3D"/>
    <w:rsid w:val="001174FA"/>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5517"/>
    <w:rsid w:val="0017678C"/>
    <w:rsid w:val="00176F8D"/>
    <w:rsid w:val="001843FE"/>
    <w:rsid w:val="00186C46"/>
    <w:rsid w:val="0019082B"/>
    <w:rsid w:val="00190FFE"/>
    <w:rsid w:val="001A4ECB"/>
    <w:rsid w:val="001A68C0"/>
    <w:rsid w:val="001B6604"/>
    <w:rsid w:val="001C2817"/>
    <w:rsid w:val="001C35B6"/>
    <w:rsid w:val="001D12B2"/>
    <w:rsid w:val="001D3032"/>
    <w:rsid w:val="001D51FE"/>
    <w:rsid w:val="001E025D"/>
    <w:rsid w:val="001E391C"/>
    <w:rsid w:val="001F725E"/>
    <w:rsid w:val="00200886"/>
    <w:rsid w:val="00200B49"/>
    <w:rsid w:val="00205695"/>
    <w:rsid w:val="0021151E"/>
    <w:rsid w:val="0021337A"/>
    <w:rsid w:val="00216E16"/>
    <w:rsid w:val="00222260"/>
    <w:rsid w:val="00232E35"/>
    <w:rsid w:val="00233E88"/>
    <w:rsid w:val="0025295E"/>
    <w:rsid w:val="0025540D"/>
    <w:rsid w:val="002629A8"/>
    <w:rsid w:val="002637EB"/>
    <w:rsid w:val="002654B4"/>
    <w:rsid w:val="00275DFB"/>
    <w:rsid w:val="0027687B"/>
    <w:rsid w:val="002770C6"/>
    <w:rsid w:val="002838EF"/>
    <w:rsid w:val="00292F5E"/>
    <w:rsid w:val="00293FAD"/>
    <w:rsid w:val="00295FF1"/>
    <w:rsid w:val="002A19B1"/>
    <w:rsid w:val="002A276B"/>
    <w:rsid w:val="002A4B70"/>
    <w:rsid w:val="002A52D7"/>
    <w:rsid w:val="002A7A95"/>
    <w:rsid w:val="002C0A45"/>
    <w:rsid w:val="002C3060"/>
    <w:rsid w:val="002D047B"/>
    <w:rsid w:val="002D1356"/>
    <w:rsid w:val="002E136A"/>
    <w:rsid w:val="002E4177"/>
    <w:rsid w:val="002E4876"/>
    <w:rsid w:val="002E5EBF"/>
    <w:rsid w:val="002E6E01"/>
    <w:rsid w:val="002F1A04"/>
    <w:rsid w:val="002F24E7"/>
    <w:rsid w:val="00300C0B"/>
    <w:rsid w:val="00302297"/>
    <w:rsid w:val="00303536"/>
    <w:rsid w:val="00303AF4"/>
    <w:rsid w:val="0031353E"/>
    <w:rsid w:val="003135BC"/>
    <w:rsid w:val="00323198"/>
    <w:rsid w:val="00323C55"/>
    <w:rsid w:val="00323E12"/>
    <w:rsid w:val="00331F84"/>
    <w:rsid w:val="00333131"/>
    <w:rsid w:val="0033360A"/>
    <w:rsid w:val="00333A58"/>
    <w:rsid w:val="00335BCB"/>
    <w:rsid w:val="00341E46"/>
    <w:rsid w:val="00342AC6"/>
    <w:rsid w:val="003451C8"/>
    <w:rsid w:val="00347E53"/>
    <w:rsid w:val="00356FB8"/>
    <w:rsid w:val="003602F9"/>
    <w:rsid w:val="003629EB"/>
    <w:rsid w:val="003651BD"/>
    <w:rsid w:val="003655EC"/>
    <w:rsid w:val="00367C7E"/>
    <w:rsid w:val="00370223"/>
    <w:rsid w:val="003717F1"/>
    <w:rsid w:val="003746EB"/>
    <w:rsid w:val="003839E7"/>
    <w:rsid w:val="0038637D"/>
    <w:rsid w:val="003909C5"/>
    <w:rsid w:val="003A0646"/>
    <w:rsid w:val="003A13C8"/>
    <w:rsid w:val="003A183E"/>
    <w:rsid w:val="003A3262"/>
    <w:rsid w:val="003A4362"/>
    <w:rsid w:val="003A5952"/>
    <w:rsid w:val="003A6362"/>
    <w:rsid w:val="003B28FD"/>
    <w:rsid w:val="003B5F02"/>
    <w:rsid w:val="003B77B7"/>
    <w:rsid w:val="003D15E7"/>
    <w:rsid w:val="003D609C"/>
    <w:rsid w:val="003D7FE3"/>
    <w:rsid w:val="003E6952"/>
    <w:rsid w:val="003F0AA0"/>
    <w:rsid w:val="003F0F46"/>
    <w:rsid w:val="003F1CD2"/>
    <w:rsid w:val="003F41E3"/>
    <w:rsid w:val="00403CC8"/>
    <w:rsid w:val="00404D42"/>
    <w:rsid w:val="00405422"/>
    <w:rsid w:val="00405A5B"/>
    <w:rsid w:val="004110D1"/>
    <w:rsid w:val="00411CCD"/>
    <w:rsid w:val="0041300D"/>
    <w:rsid w:val="004147CC"/>
    <w:rsid w:val="00417924"/>
    <w:rsid w:val="00421274"/>
    <w:rsid w:val="00421DB1"/>
    <w:rsid w:val="0042248B"/>
    <w:rsid w:val="00422547"/>
    <w:rsid w:val="00430835"/>
    <w:rsid w:val="00431051"/>
    <w:rsid w:val="004322BB"/>
    <w:rsid w:val="00435991"/>
    <w:rsid w:val="004378B6"/>
    <w:rsid w:val="004466CF"/>
    <w:rsid w:val="004514B6"/>
    <w:rsid w:val="004608E8"/>
    <w:rsid w:val="00463F1A"/>
    <w:rsid w:val="00474680"/>
    <w:rsid w:val="004758DE"/>
    <w:rsid w:val="00477105"/>
    <w:rsid w:val="00477421"/>
    <w:rsid w:val="0047798B"/>
    <w:rsid w:val="00481F99"/>
    <w:rsid w:val="00484107"/>
    <w:rsid w:val="0048637D"/>
    <w:rsid w:val="0048638F"/>
    <w:rsid w:val="004924EA"/>
    <w:rsid w:val="004A0707"/>
    <w:rsid w:val="004A1ABD"/>
    <w:rsid w:val="004A4553"/>
    <w:rsid w:val="004A603B"/>
    <w:rsid w:val="004B5D02"/>
    <w:rsid w:val="004C19B0"/>
    <w:rsid w:val="004C4A64"/>
    <w:rsid w:val="004C691F"/>
    <w:rsid w:val="004E2645"/>
    <w:rsid w:val="004F0786"/>
    <w:rsid w:val="004F4CF4"/>
    <w:rsid w:val="004F4DA2"/>
    <w:rsid w:val="005007A5"/>
    <w:rsid w:val="00503026"/>
    <w:rsid w:val="005036E5"/>
    <w:rsid w:val="00504D38"/>
    <w:rsid w:val="00505B7B"/>
    <w:rsid w:val="005122B1"/>
    <w:rsid w:val="005141DF"/>
    <w:rsid w:val="00521F4D"/>
    <w:rsid w:val="00524366"/>
    <w:rsid w:val="005264DC"/>
    <w:rsid w:val="00526FDF"/>
    <w:rsid w:val="00530AE6"/>
    <w:rsid w:val="00543E23"/>
    <w:rsid w:val="00545117"/>
    <w:rsid w:val="00550DB7"/>
    <w:rsid w:val="00550E93"/>
    <w:rsid w:val="0055440B"/>
    <w:rsid w:val="005679C4"/>
    <w:rsid w:val="00570F49"/>
    <w:rsid w:val="0057117D"/>
    <w:rsid w:val="0057306B"/>
    <w:rsid w:val="00573823"/>
    <w:rsid w:val="00575829"/>
    <w:rsid w:val="00581F09"/>
    <w:rsid w:val="00582851"/>
    <w:rsid w:val="00582DD1"/>
    <w:rsid w:val="00585A78"/>
    <w:rsid w:val="00585F9D"/>
    <w:rsid w:val="0059216E"/>
    <w:rsid w:val="00595AA3"/>
    <w:rsid w:val="005A131E"/>
    <w:rsid w:val="005A6717"/>
    <w:rsid w:val="005B14D1"/>
    <w:rsid w:val="005B1717"/>
    <w:rsid w:val="005B40C8"/>
    <w:rsid w:val="005B543F"/>
    <w:rsid w:val="005B7996"/>
    <w:rsid w:val="005C03C7"/>
    <w:rsid w:val="005C1080"/>
    <w:rsid w:val="005C335D"/>
    <w:rsid w:val="005D7820"/>
    <w:rsid w:val="005E214C"/>
    <w:rsid w:val="005E2FD1"/>
    <w:rsid w:val="005E691A"/>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4895"/>
    <w:rsid w:val="0067751D"/>
    <w:rsid w:val="006778A5"/>
    <w:rsid w:val="00681BB0"/>
    <w:rsid w:val="00685E7E"/>
    <w:rsid w:val="00690DB6"/>
    <w:rsid w:val="0069132E"/>
    <w:rsid w:val="00694425"/>
    <w:rsid w:val="006A7358"/>
    <w:rsid w:val="006B0151"/>
    <w:rsid w:val="006B228B"/>
    <w:rsid w:val="006B338E"/>
    <w:rsid w:val="006B3D68"/>
    <w:rsid w:val="006B7C0D"/>
    <w:rsid w:val="006C072A"/>
    <w:rsid w:val="006C16E3"/>
    <w:rsid w:val="006C58DA"/>
    <w:rsid w:val="006D184D"/>
    <w:rsid w:val="006D2767"/>
    <w:rsid w:val="006D3E82"/>
    <w:rsid w:val="006D6AB6"/>
    <w:rsid w:val="006E1B60"/>
    <w:rsid w:val="006E7BD1"/>
    <w:rsid w:val="006F3846"/>
    <w:rsid w:val="0070046D"/>
    <w:rsid w:val="00704244"/>
    <w:rsid w:val="00716946"/>
    <w:rsid w:val="007214FA"/>
    <w:rsid w:val="00736D8C"/>
    <w:rsid w:val="007404BA"/>
    <w:rsid w:val="00747F3D"/>
    <w:rsid w:val="007522AD"/>
    <w:rsid w:val="00760F26"/>
    <w:rsid w:val="0076640A"/>
    <w:rsid w:val="00766605"/>
    <w:rsid w:val="00767FC1"/>
    <w:rsid w:val="00770A80"/>
    <w:rsid w:val="0077230F"/>
    <w:rsid w:val="0077478C"/>
    <w:rsid w:val="007771BF"/>
    <w:rsid w:val="00781F77"/>
    <w:rsid w:val="00791F42"/>
    <w:rsid w:val="007924C5"/>
    <w:rsid w:val="00793781"/>
    <w:rsid w:val="00793BF1"/>
    <w:rsid w:val="007943D6"/>
    <w:rsid w:val="00797021"/>
    <w:rsid w:val="0079779B"/>
    <w:rsid w:val="00797D11"/>
    <w:rsid w:val="007A4664"/>
    <w:rsid w:val="007A5DC3"/>
    <w:rsid w:val="007A6148"/>
    <w:rsid w:val="007A61FF"/>
    <w:rsid w:val="007A7F81"/>
    <w:rsid w:val="007B09A1"/>
    <w:rsid w:val="007B0CC9"/>
    <w:rsid w:val="007B0FC3"/>
    <w:rsid w:val="007B578B"/>
    <w:rsid w:val="007C0094"/>
    <w:rsid w:val="007C08D0"/>
    <w:rsid w:val="007C2310"/>
    <w:rsid w:val="007D56B5"/>
    <w:rsid w:val="007D5A25"/>
    <w:rsid w:val="007E4041"/>
    <w:rsid w:val="007F1D5E"/>
    <w:rsid w:val="007F40B6"/>
    <w:rsid w:val="00802E27"/>
    <w:rsid w:val="0080627A"/>
    <w:rsid w:val="00810E92"/>
    <w:rsid w:val="008132AA"/>
    <w:rsid w:val="00815EE0"/>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436A"/>
    <w:rsid w:val="00886E3C"/>
    <w:rsid w:val="00890F30"/>
    <w:rsid w:val="00891F68"/>
    <w:rsid w:val="008922BB"/>
    <w:rsid w:val="008A25CE"/>
    <w:rsid w:val="008A37F7"/>
    <w:rsid w:val="008A5BED"/>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4538"/>
    <w:rsid w:val="009546ED"/>
    <w:rsid w:val="00954AA2"/>
    <w:rsid w:val="009644B6"/>
    <w:rsid w:val="00964ACC"/>
    <w:rsid w:val="00971E0A"/>
    <w:rsid w:val="00975167"/>
    <w:rsid w:val="00981092"/>
    <w:rsid w:val="0098153E"/>
    <w:rsid w:val="00982494"/>
    <w:rsid w:val="00984CFE"/>
    <w:rsid w:val="00986D61"/>
    <w:rsid w:val="0098724E"/>
    <w:rsid w:val="009874EF"/>
    <w:rsid w:val="009919EC"/>
    <w:rsid w:val="00992096"/>
    <w:rsid w:val="009979CB"/>
    <w:rsid w:val="009A46A2"/>
    <w:rsid w:val="009A52E8"/>
    <w:rsid w:val="009A6517"/>
    <w:rsid w:val="009C073A"/>
    <w:rsid w:val="009C1D34"/>
    <w:rsid w:val="009C3939"/>
    <w:rsid w:val="009D0CDC"/>
    <w:rsid w:val="009D3353"/>
    <w:rsid w:val="009D4148"/>
    <w:rsid w:val="009D420D"/>
    <w:rsid w:val="009E17B4"/>
    <w:rsid w:val="009E6532"/>
    <w:rsid w:val="009E7320"/>
    <w:rsid w:val="009F58E6"/>
    <w:rsid w:val="009F76CA"/>
    <w:rsid w:val="00A004BB"/>
    <w:rsid w:val="00A00CF0"/>
    <w:rsid w:val="00A018E7"/>
    <w:rsid w:val="00A01DD8"/>
    <w:rsid w:val="00A17924"/>
    <w:rsid w:val="00A26684"/>
    <w:rsid w:val="00A30043"/>
    <w:rsid w:val="00A32A79"/>
    <w:rsid w:val="00A37AD6"/>
    <w:rsid w:val="00A416A6"/>
    <w:rsid w:val="00A45466"/>
    <w:rsid w:val="00A467D5"/>
    <w:rsid w:val="00A47823"/>
    <w:rsid w:val="00A47F29"/>
    <w:rsid w:val="00A50A4E"/>
    <w:rsid w:val="00A51D53"/>
    <w:rsid w:val="00A54AEB"/>
    <w:rsid w:val="00A55E11"/>
    <w:rsid w:val="00A578AB"/>
    <w:rsid w:val="00A57F59"/>
    <w:rsid w:val="00A67E80"/>
    <w:rsid w:val="00A75961"/>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D89"/>
    <w:rsid w:val="00AD73CA"/>
    <w:rsid w:val="00AE3CC1"/>
    <w:rsid w:val="00AF0E3F"/>
    <w:rsid w:val="00AF4E0C"/>
    <w:rsid w:val="00B060D2"/>
    <w:rsid w:val="00B062DA"/>
    <w:rsid w:val="00B117BE"/>
    <w:rsid w:val="00B233C7"/>
    <w:rsid w:val="00B25626"/>
    <w:rsid w:val="00B257CC"/>
    <w:rsid w:val="00B33D69"/>
    <w:rsid w:val="00B36D4F"/>
    <w:rsid w:val="00B37C6C"/>
    <w:rsid w:val="00B41794"/>
    <w:rsid w:val="00B44084"/>
    <w:rsid w:val="00B4520E"/>
    <w:rsid w:val="00B45677"/>
    <w:rsid w:val="00B51953"/>
    <w:rsid w:val="00B54ACC"/>
    <w:rsid w:val="00B57243"/>
    <w:rsid w:val="00B6422E"/>
    <w:rsid w:val="00B72FDA"/>
    <w:rsid w:val="00B7507F"/>
    <w:rsid w:val="00B75F9E"/>
    <w:rsid w:val="00B77359"/>
    <w:rsid w:val="00B82884"/>
    <w:rsid w:val="00B82C7A"/>
    <w:rsid w:val="00B838AA"/>
    <w:rsid w:val="00B852E0"/>
    <w:rsid w:val="00B85450"/>
    <w:rsid w:val="00B86FFB"/>
    <w:rsid w:val="00B871F4"/>
    <w:rsid w:val="00B925EC"/>
    <w:rsid w:val="00B95D0F"/>
    <w:rsid w:val="00BA18A5"/>
    <w:rsid w:val="00BB12C0"/>
    <w:rsid w:val="00BB30C9"/>
    <w:rsid w:val="00BB4F63"/>
    <w:rsid w:val="00BB6ADE"/>
    <w:rsid w:val="00BD310E"/>
    <w:rsid w:val="00BD3FCD"/>
    <w:rsid w:val="00BD5F48"/>
    <w:rsid w:val="00BE3628"/>
    <w:rsid w:val="00BE7C87"/>
    <w:rsid w:val="00BF1424"/>
    <w:rsid w:val="00C02DE8"/>
    <w:rsid w:val="00C040AB"/>
    <w:rsid w:val="00C06933"/>
    <w:rsid w:val="00C1184D"/>
    <w:rsid w:val="00C15D3D"/>
    <w:rsid w:val="00C22CCD"/>
    <w:rsid w:val="00C30C2F"/>
    <w:rsid w:val="00C31F48"/>
    <w:rsid w:val="00C33367"/>
    <w:rsid w:val="00C342D8"/>
    <w:rsid w:val="00C35B06"/>
    <w:rsid w:val="00C41FDA"/>
    <w:rsid w:val="00C429AE"/>
    <w:rsid w:val="00C444B6"/>
    <w:rsid w:val="00C45961"/>
    <w:rsid w:val="00C47071"/>
    <w:rsid w:val="00C47E8E"/>
    <w:rsid w:val="00C52802"/>
    <w:rsid w:val="00C5722E"/>
    <w:rsid w:val="00C641A9"/>
    <w:rsid w:val="00C7573B"/>
    <w:rsid w:val="00C87825"/>
    <w:rsid w:val="00C936A1"/>
    <w:rsid w:val="00C93E4E"/>
    <w:rsid w:val="00C942E9"/>
    <w:rsid w:val="00C95E5E"/>
    <w:rsid w:val="00C96F81"/>
    <w:rsid w:val="00CA37FC"/>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6CE4"/>
    <w:rsid w:val="00CD72DE"/>
    <w:rsid w:val="00CE5D9D"/>
    <w:rsid w:val="00CF12E0"/>
    <w:rsid w:val="00D023B2"/>
    <w:rsid w:val="00D02724"/>
    <w:rsid w:val="00D11878"/>
    <w:rsid w:val="00D12E23"/>
    <w:rsid w:val="00D16C49"/>
    <w:rsid w:val="00D2316C"/>
    <w:rsid w:val="00D246EA"/>
    <w:rsid w:val="00D252E8"/>
    <w:rsid w:val="00D26339"/>
    <w:rsid w:val="00D2651B"/>
    <w:rsid w:val="00D43F1A"/>
    <w:rsid w:val="00D51312"/>
    <w:rsid w:val="00D52A15"/>
    <w:rsid w:val="00D53C78"/>
    <w:rsid w:val="00D61EE1"/>
    <w:rsid w:val="00D650A3"/>
    <w:rsid w:val="00D74178"/>
    <w:rsid w:val="00D8006D"/>
    <w:rsid w:val="00D912EF"/>
    <w:rsid w:val="00D9247A"/>
    <w:rsid w:val="00D9279E"/>
    <w:rsid w:val="00D93648"/>
    <w:rsid w:val="00D96F98"/>
    <w:rsid w:val="00D978C9"/>
    <w:rsid w:val="00DA2524"/>
    <w:rsid w:val="00DA7A3B"/>
    <w:rsid w:val="00DB1162"/>
    <w:rsid w:val="00DB1D1F"/>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45C"/>
    <w:rsid w:val="00E124D7"/>
    <w:rsid w:val="00E15511"/>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209E"/>
    <w:rsid w:val="00E7484C"/>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F29AB"/>
    <w:rsid w:val="00EF3069"/>
    <w:rsid w:val="00EF3EC6"/>
    <w:rsid w:val="00EF58FD"/>
    <w:rsid w:val="00F02B2B"/>
    <w:rsid w:val="00F02C00"/>
    <w:rsid w:val="00F038D7"/>
    <w:rsid w:val="00F14A7D"/>
    <w:rsid w:val="00F15FAF"/>
    <w:rsid w:val="00F16800"/>
    <w:rsid w:val="00F336C6"/>
    <w:rsid w:val="00F410A9"/>
    <w:rsid w:val="00F507CC"/>
    <w:rsid w:val="00F54202"/>
    <w:rsid w:val="00F54AB8"/>
    <w:rsid w:val="00F569F1"/>
    <w:rsid w:val="00F6064E"/>
    <w:rsid w:val="00F60FD6"/>
    <w:rsid w:val="00F631FE"/>
    <w:rsid w:val="00F71013"/>
    <w:rsid w:val="00F71574"/>
    <w:rsid w:val="00F777B5"/>
    <w:rsid w:val="00F81E2F"/>
    <w:rsid w:val="00F83633"/>
    <w:rsid w:val="00F838F8"/>
    <w:rsid w:val="00F92623"/>
    <w:rsid w:val="00F93322"/>
    <w:rsid w:val="00F963B7"/>
    <w:rsid w:val="00FA1A2C"/>
    <w:rsid w:val="00FA35C9"/>
    <w:rsid w:val="00FA6283"/>
    <w:rsid w:val="00FB1291"/>
    <w:rsid w:val="00FB28F2"/>
    <w:rsid w:val="00FB6999"/>
    <w:rsid w:val="00FC1703"/>
    <w:rsid w:val="00FD3143"/>
    <w:rsid w:val="00FD4645"/>
    <w:rsid w:val="00FD4839"/>
    <w:rsid w:val="00FD53A7"/>
    <w:rsid w:val="00FD7ED1"/>
    <w:rsid w:val="00FE2A06"/>
    <w:rsid w:val="00FE3E36"/>
    <w:rsid w:val="00FF05E6"/>
    <w:rsid w:val="00FF1456"/>
    <w:rsid w:val="00FF1F42"/>
    <w:rsid w:val="00FF2584"/>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ckl-evo"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lf.eu/5min-compact-con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wolf.eu/5min-compact-conf"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wolf.eu/klima-profi/befeuchter"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DE29D-9592-46F4-B492-905CB0341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647</Words>
  <Characters>4612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2019-07-12T11:13:00Z</cp:lastPrinted>
  <dcterms:created xsi:type="dcterms:W3CDTF">2020-01-13T09:45:00Z</dcterms:created>
  <dcterms:modified xsi:type="dcterms:W3CDTF">2020-01-15T09:24:00Z</dcterms:modified>
</cp:coreProperties>
</file>