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797D8F" w14:textId="77BE4CBC" w:rsidR="00436C26" w:rsidRDefault="00436C26" w:rsidP="76337CA2">
      <w:pPr>
        <w:rPr>
          <w:b/>
          <w:sz w:val="28"/>
          <w:szCs w:val="28"/>
        </w:rPr>
      </w:pPr>
      <w:r w:rsidRPr="76337CA2">
        <w:rPr>
          <w:b/>
          <w:sz w:val="28"/>
          <w:szCs w:val="28"/>
        </w:rPr>
        <w:t>WOLF Hybrid-Heizsystem und Wohnraumlüftung CWL-2 siegen</w:t>
      </w:r>
    </w:p>
    <w:p w14:paraId="2CB6B6B9" w14:textId="3281AACE" w:rsidR="00D05324" w:rsidRDefault="00436C26" w:rsidP="005C1080">
      <w:pPr>
        <w:rPr>
          <w:b/>
          <w:sz w:val="28"/>
          <w:szCs w:val="28"/>
        </w:rPr>
      </w:pPr>
      <w:r w:rsidRPr="00436C26">
        <w:rPr>
          <w:b/>
          <w:sz w:val="28"/>
          <w:szCs w:val="28"/>
        </w:rPr>
        <w:t>beim Haustec.de Lese</w:t>
      </w:r>
      <w:r>
        <w:rPr>
          <w:b/>
          <w:sz w:val="28"/>
          <w:szCs w:val="28"/>
        </w:rPr>
        <w:t>r</w:t>
      </w:r>
      <w:r w:rsidRPr="00436C26">
        <w:rPr>
          <w:b/>
          <w:sz w:val="28"/>
          <w:szCs w:val="28"/>
        </w:rPr>
        <w:t>preis</w:t>
      </w:r>
      <w:r w:rsidR="00D05324">
        <w:rPr>
          <w:b/>
          <w:sz w:val="28"/>
          <w:szCs w:val="28"/>
        </w:rPr>
        <w:t xml:space="preserve"> </w:t>
      </w:r>
    </w:p>
    <w:p w14:paraId="7DE23287" w14:textId="77777777" w:rsidR="00F93322" w:rsidRDefault="00F93322" w:rsidP="00657C8C">
      <w:pPr>
        <w:rPr>
          <w:b/>
          <w:sz w:val="28"/>
          <w:szCs w:val="28"/>
        </w:rPr>
      </w:pPr>
    </w:p>
    <w:p w14:paraId="59B9D179" w14:textId="2EA92DC9" w:rsidR="003C2629" w:rsidRDefault="00F418BC" w:rsidP="1A1D3BA1">
      <w:pPr>
        <w:rPr>
          <w:b/>
        </w:rPr>
      </w:pPr>
      <w:r>
        <w:rPr>
          <w:b/>
        </w:rPr>
        <w:t xml:space="preserve">Teilnehmer der </w:t>
      </w:r>
      <w:r w:rsidR="003C2629">
        <w:rPr>
          <w:b/>
        </w:rPr>
        <w:t>Wahl</w:t>
      </w:r>
      <w:r w:rsidR="00436C26">
        <w:rPr>
          <w:b/>
        </w:rPr>
        <w:t xml:space="preserve"> favorisieren </w:t>
      </w:r>
      <w:r w:rsidR="00952EAB">
        <w:rPr>
          <w:b/>
        </w:rPr>
        <w:t xml:space="preserve">die </w:t>
      </w:r>
      <w:r w:rsidR="00436C26">
        <w:rPr>
          <w:b/>
        </w:rPr>
        <w:t>förderfähige</w:t>
      </w:r>
      <w:r w:rsidR="00952EAB">
        <w:rPr>
          <w:b/>
        </w:rPr>
        <w:t>n</w:t>
      </w:r>
      <w:r w:rsidR="00436C26">
        <w:rPr>
          <w:b/>
        </w:rPr>
        <w:t xml:space="preserve"> </w:t>
      </w:r>
    </w:p>
    <w:p w14:paraId="2E2DF6C4" w14:textId="48A5F216" w:rsidR="00436C26" w:rsidRDefault="00436C26" w:rsidP="1A1D3BA1">
      <w:pPr>
        <w:rPr>
          <w:b/>
        </w:rPr>
      </w:pPr>
      <w:r>
        <w:rPr>
          <w:b/>
        </w:rPr>
        <w:t xml:space="preserve">Heiz- und Lüftungsgeräte des Raumklimaexperten </w:t>
      </w:r>
    </w:p>
    <w:p w14:paraId="62380FAE" w14:textId="77777777" w:rsidR="0041435C" w:rsidRDefault="0041435C" w:rsidP="0041435C"/>
    <w:p w14:paraId="6954F47B" w14:textId="3C13DA68" w:rsidR="009A46A2" w:rsidRDefault="002B560C" w:rsidP="37A2528C">
      <w:r w:rsidRPr="002B560C">
        <w:t xml:space="preserve">Seit Anfang des Jahres herrschen für den Tausch oder die Neuanschaffung von Heiz-, Klima- und Lüftungsgeräten </w:t>
      </w:r>
      <w:r w:rsidR="00A0370B">
        <w:t>sehr</w:t>
      </w:r>
      <w:r w:rsidR="00A0370B" w:rsidRPr="002B560C">
        <w:t xml:space="preserve"> </w:t>
      </w:r>
      <w:r w:rsidRPr="002B560C">
        <w:t>attraktive</w:t>
      </w:r>
      <w:r w:rsidR="00DF075C">
        <w:t xml:space="preserve"> </w:t>
      </w:r>
      <w:r w:rsidRPr="002B560C">
        <w:t>Förderbedingungen. Jed</w:t>
      </w:r>
      <w:r w:rsidR="0092053F">
        <w:t xml:space="preserve">och befinden sich Käufer </w:t>
      </w:r>
      <w:r w:rsidRPr="002B560C">
        <w:t xml:space="preserve">wie so oft in der Luxussituation, aus vielen Produkten auswählen zu können. Hilfestellung bieten Erfahrungsberichte oder </w:t>
      </w:r>
      <w:r w:rsidR="0092053F">
        <w:t>Rankings</w:t>
      </w:r>
      <w:r w:rsidRPr="002B560C">
        <w:t xml:space="preserve"> </w:t>
      </w:r>
      <w:r w:rsidR="0092053F">
        <w:t>mit Stimmen von</w:t>
      </w:r>
      <w:r w:rsidRPr="002B560C">
        <w:t xml:space="preserve"> Praxisanwendern. Beim diesjährigen haustec.de Leserpreis wählten 3.200 Profis </w:t>
      </w:r>
      <w:r w:rsidR="00F8363A">
        <w:t xml:space="preserve">aus der Gebäudetechnik-Branche </w:t>
      </w:r>
      <w:r w:rsidRPr="002B560C">
        <w:t xml:space="preserve">in den Sparten Energie, Heizung, Kälte &amp; Klima </w:t>
      </w:r>
      <w:r w:rsidR="00C05A33">
        <w:t>sowie</w:t>
      </w:r>
      <w:r w:rsidR="00C05A33" w:rsidRPr="002B560C">
        <w:t xml:space="preserve"> </w:t>
      </w:r>
      <w:r w:rsidRPr="002B560C">
        <w:t xml:space="preserve">Installation ihre „Produkte des Jahres“. Dabei kürten sie in der Kategorie „Wärmepumpen“ das </w:t>
      </w:r>
      <w:r w:rsidR="00F8363A" w:rsidRPr="002B560C">
        <w:t xml:space="preserve">WOLF Hybrid+ </w:t>
      </w:r>
      <w:r w:rsidRPr="002B560C">
        <w:t xml:space="preserve">Wärmepumpen- und </w:t>
      </w:r>
      <w:r w:rsidR="00995D23">
        <w:t>B</w:t>
      </w:r>
      <w:r w:rsidR="00995D23" w:rsidRPr="002B560C">
        <w:t>rennwert</w:t>
      </w:r>
      <w:r w:rsidRPr="002B560C">
        <w:t>-System sowie in der Sparte „Klima &amp; Lüftung“ die Wohnraumlüftung CWL-2 jeweils zum Sieger. „</w:t>
      </w:r>
      <w:r w:rsidR="00A0370B">
        <w:t>Wir</w:t>
      </w:r>
      <w:r w:rsidR="00A0370B" w:rsidRPr="002B560C">
        <w:t xml:space="preserve"> </w:t>
      </w:r>
      <w:r w:rsidRPr="002B560C">
        <w:t>freuen</w:t>
      </w:r>
      <w:r w:rsidR="00A0370B">
        <w:t xml:space="preserve"> uns sehr über</w:t>
      </w:r>
      <w:r w:rsidRPr="002B560C">
        <w:t xml:space="preserve"> die beiden Auszeichnungen beim Leserpreis. </w:t>
      </w:r>
      <w:r w:rsidR="007B170C">
        <w:t>Die Experten aus der Gebäudetechnik</w:t>
      </w:r>
      <w:r w:rsidR="00A0370B">
        <w:t xml:space="preserve"> kennen viele unterschiedliche Produkte und können </w:t>
      </w:r>
      <w:r w:rsidR="007B170C">
        <w:t>diese</w:t>
      </w:r>
      <w:r w:rsidR="00A0370B">
        <w:t xml:space="preserve"> sehr gut beurteilen.</w:t>
      </w:r>
      <w:r w:rsidRPr="002B560C">
        <w:t xml:space="preserve"> Ihre </w:t>
      </w:r>
      <w:r w:rsidR="007B170C">
        <w:t>Bewertung</w:t>
      </w:r>
      <w:r w:rsidR="007B170C" w:rsidRPr="002B560C">
        <w:t xml:space="preserve"> </w:t>
      </w:r>
      <w:r w:rsidRPr="002B560C">
        <w:t xml:space="preserve">dient </w:t>
      </w:r>
      <w:r w:rsidR="00A0370B">
        <w:t>Privatkunden</w:t>
      </w:r>
      <w:r w:rsidR="00A0370B" w:rsidRPr="002B560C">
        <w:t xml:space="preserve"> </w:t>
      </w:r>
      <w:r w:rsidRPr="002B560C">
        <w:t xml:space="preserve">als Orientierung und ist eine </w:t>
      </w:r>
      <w:r w:rsidR="00A0370B">
        <w:t xml:space="preserve">eindeutige </w:t>
      </w:r>
      <w:r w:rsidRPr="002B560C">
        <w:t>Empfehlung unserer WOLF Geräte“, erklärt Karl-Heinz-Knoll, Leiter</w:t>
      </w:r>
      <w:r w:rsidR="00DF075C">
        <w:t xml:space="preserve"> </w:t>
      </w:r>
      <w:r w:rsidR="007B170C" w:rsidRPr="002E13C5">
        <w:rPr>
          <w:rStyle w:val="normaltextrun"/>
          <w:shd w:val="clear" w:color="auto" w:fill="FFFFFF"/>
        </w:rPr>
        <w:t xml:space="preserve">Corporate Communications / Presse / Print </w:t>
      </w:r>
      <w:r w:rsidRPr="002B560C">
        <w:t>von WOLF</w:t>
      </w:r>
      <w:r w:rsidR="00D724ED">
        <w:t>.</w:t>
      </w:r>
    </w:p>
    <w:p w14:paraId="5084DBE2" w14:textId="77777777" w:rsidR="00084EA6" w:rsidRPr="00084EA6" w:rsidRDefault="00084EA6" w:rsidP="00657C8C">
      <w:pPr>
        <w:rPr>
          <w:b/>
        </w:rPr>
      </w:pPr>
    </w:p>
    <w:p w14:paraId="5B54E4CA" w14:textId="0F860CD5" w:rsidR="00436C26" w:rsidRDefault="00F8363A" w:rsidP="0041435C">
      <w:pPr>
        <w:rPr>
          <w:b/>
        </w:rPr>
      </w:pPr>
      <w:r>
        <w:rPr>
          <w:b/>
        </w:rPr>
        <w:t>S</w:t>
      </w:r>
      <w:r w:rsidR="00436C26">
        <w:rPr>
          <w:b/>
        </w:rPr>
        <w:t>parsamer, e</w:t>
      </w:r>
      <w:r w:rsidR="00D724ED" w:rsidRPr="00D724ED">
        <w:rPr>
          <w:b/>
        </w:rPr>
        <w:t xml:space="preserve">ffizienter und klimafreundlicher </w:t>
      </w:r>
    </w:p>
    <w:p w14:paraId="5479E241" w14:textId="65DF4AD6" w:rsidR="00436C26" w:rsidRDefault="0092053F" w:rsidP="0041435C">
      <w:pPr>
        <w:rPr>
          <w:b/>
        </w:rPr>
      </w:pPr>
      <w:r>
        <w:rPr>
          <w:b/>
        </w:rPr>
        <w:t>h</w:t>
      </w:r>
      <w:r w:rsidR="00D724ED" w:rsidRPr="00D724ED">
        <w:rPr>
          <w:b/>
        </w:rPr>
        <w:t xml:space="preserve">eizen </w:t>
      </w:r>
      <w:r w:rsidR="00436C26">
        <w:rPr>
          <w:b/>
        </w:rPr>
        <w:t>mit geförderter Hybridtechnik</w:t>
      </w:r>
    </w:p>
    <w:p w14:paraId="63450C57" w14:textId="29BB037A" w:rsidR="00FB3BBC" w:rsidRDefault="002B560C" w:rsidP="00B145D7">
      <w:r w:rsidRPr="002B560C">
        <w:t>Mit ei</w:t>
      </w:r>
      <w:r w:rsidR="0092053F">
        <w:t>nem Wärmepumpen-</w:t>
      </w:r>
      <w:r w:rsidR="00995D23">
        <w:t>Brennwert-</w:t>
      </w:r>
      <w:r w:rsidR="0092053F">
        <w:t>S</w:t>
      </w:r>
      <w:r w:rsidRPr="002B560C">
        <w:t xml:space="preserve">ystem wie dem WOLF Hybrid+ lassen sich flexibel zwei Wärmerzeuger mit unterschiedlichen Heizleistungen kombinieren. Denn obwohl neue Technologien wie die Wärmepumpe den fossilen Brennstoffen für die Heizung zunehmend Konkurrenz machen, </w:t>
      </w:r>
      <w:r w:rsidR="00DF075C">
        <w:t>können viele</w:t>
      </w:r>
      <w:r w:rsidRPr="002B560C">
        <w:t xml:space="preserve"> Sanierungswillige nach wie vor </w:t>
      </w:r>
      <w:r w:rsidR="00DF075C">
        <w:t>nicht auf einen</w:t>
      </w:r>
      <w:r w:rsidR="00DF075C" w:rsidRPr="002B560C">
        <w:t xml:space="preserve"> </w:t>
      </w:r>
      <w:r w:rsidRPr="002B560C">
        <w:t xml:space="preserve">zuverlässigen Gas- oder Öl-Wärmeerzeuger </w:t>
      </w:r>
      <w:r w:rsidR="00DF075C">
        <w:t>verzichten</w:t>
      </w:r>
      <w:r w:rsidRPr="002B560C">
        <w:t>. Diese arbeiten dank moderner Brennwerttechnik ebenfalls se</w:t>
      </w:r>
      <w:r>
        <w:t>hr effizient</w:t>
      </w:r>
      <w:r w:rsidR="00D514AD">
        <w:t xml:space="preserve"> </w:t>
      </w:r>
      <w:r w:rsidRPr="002B560C">
        <w:t xml:space="preserve">und </w:t>
      </w:r>
      <w:r w:rsidR="00D514AD">
        <w:t>können</w:t>
      </w:r>
      <w:r w:rsidRPr="002B560C">
        <w:t xml:space="preserve"> die Heizkosten um bis zu 35</w:t>
      </w:r>
      <w:r w:rsidR="007B170C">
        <w:t xml:space="preserve"> </w:t>
      </w:r>
      <w:r w:rsidRPr="002B560C">
        <w:t>%</w:t>
      </w:r>
      <w:r w:rsidR="00D514AD">
        <w:t xml:space="preserve"> senken</w:t>
      </w:r>
      <w:r w:rsidRPr="002B560C">
        <w:t>. So kann die Ölheizung im Sommer ausgeschaltet bleiben, weil beispielsweise die Wärmepumpe den Warmwasserbedarf problemlos deck</w:t>
      </w:r>
      <w:r w:rsidR="00305AB7">
        <w:t>t</w:t>
      </w:r>
      <w:r w:rsidRPr="002B560C">
        <w:t xml:space="preserve">. </w:t>
      </w:r>
      <w:r w:rsidR="00D514AD">
        <w:t>Zusätzlich gibt es bis</w:t>
      </w:r>
      <w:r w:rsidRPr="002B560C">
        <w:t xml:space="preserve"> zu 40 % Förderung beim Umstieg von Öl auf ein Hybridsystem mit einer Gas-Brennwertheizung. </w:t>
      </w:r>
      <w:r w:rsidR="00DF075C">
        <w:t xml:space="preserve">Verzichtet der Bauherr bei einer Modernisierung komplett </w:t>
      </w:r>
      <w:r w:rsidR="00DF075C">
        <w:lastRenderedPageBreak/>
        <w:t>auf einen fossilen Wärmeerzeuger</w:t>
      </w:r>
      <w:r w:rsidR="004B7E1E">
        <w:t>,</w:t>
      </w:r>
      <w:r w:rsidR="00DF075C">
        <w:t xml:space="preserve"> sind sogar Förderungen von bis zu 45 % für die Wärmepumpe und die erforderliche</w:t>
      </w:r>
      <w:r w:rsidR="00255F9D">
        <w:t>n</w:t>
      </w:r>
      <w:r w:rsidR="00DF075C">
        <w:t xml:space="preserve"> </w:t>
      </w:r>
      <w:proofErr w:type="spellStart"/>
      <w:r w:rsidR="00DF075C">
        <w:t>Umfeldmaßnahmen</w:t>
      </w:r>
      <w:proofErr w:type="spellEnd"/>
      <w:r w:rsidR="00DF075C">
        <w:t xml:space="preserve"> möglich. </w:t>
      </w:r>
      <w:r w:rsidRPr="002B560C">
        <w:t>Der Raumklimaexperte WOLF hat hierzu in einem eigenen Heizungskompass (</w:t>
      </w:r>
      <w:hyperlink r:id="rId8" w:history="1">
        <w:r w:rsidRPr="00856113">
          <w:rPr>
            <w:rStyle w:val="Hyperlink"/>
          </w:rPr>
          <w:t>www.wolf.eu/heizungskompass</w:t>
        </w:r>
      </w:hyperlink>
      <w:r>
        <w:t>)</w:t>
      </w:r>
      <w:r w:rsidRPr="002B560C">
        <w:t xml:space="preserve"> verschiedene Varianten übersichtlich zusammengestellt</w:t>
      </w:r>
      <w:r w:rsidR="00D724ED">
        <w:t>.</w:t>
      </w:r>
      <w:r w:rsidR="00602167" w:rsidRPr="00602167">
        <w:t xml:space="preserve"> </w:t>
      </w:r>
    </w:p>
    <w:p w14:paraId="5A3B71A0" w14:textId="77777777" w:rsidR="006E0935" w:rsidRDefault="006E0935" w:rsidP="00B145D7"/>
    <w:p w14:paraId="1607AD41" w14:textId="2A5FB0DA" w:rsidR="007B170C" w:rsidRDefault="002B560C" w:rsidP="00B145D7">
      <w:r w:rsidRPr="002B560C">
        <w:rPr>
          <w:b/>
        </w:rPr>
        <w:t xml:space="preserve">Mehr Informationen zum Thema Hybridsysteme finden Sie unter: </w:t>
      </w:r>
      <w:hyperlink r:id="rId9" w:history="1">
        <w:r w:rsidR="007B170C" w:rsidRPr="002E13C5">
          <w:rPr>
            <w:rStyle w:val="Hyperlink"/>
            <w:b/>
          </w:rPr>
          <w:t>www.wolf.eu/beratung/hybrid</w:t>
        </w:r>
      </w:hyperlink>
    </w:p>
    <w:p w14:paraId="675A69CC" w14:textId="0106A098" w:rsidR="006E0935" w:rsidRPr="006E0935" w:rsidRDefault="006E0935" w:rsidP="00B145D7">
      <w:pPr>
        <w:rPr>
          <w:b/>
        </w:rPr>
      </w:pPr>
    </w:p>
    <w:p w14:paraId="292F0ED1" w14:textId="1792CC18" w:rsidR="00436C26" w:rsidRDefault="00D724ED" w:rsidP="00B145D7">
      <w:pPr>
        <w:rPr>
          <w:b/>
        </w:rPr>
      </w:pPr>
      <w:r w:rsidRPr="00D724ED">
        <w:rPr>
          <w:b/>
        </w:rPr>
        <w:t xml:space="preserve">Wohnraumlüftung </w:t>
      </w:r>
      <w:r w:rsidR="002D25B2">
        <w:rPr>
          <w:b/>
        </w:rPr>
        <w:t>passend zu den</w:t>
      </w:r>
      <w:r w:rsidR="00436C26">
        <w:rPr>
          <w:b/>
        </w:rPr>
        <w:t xml:space="preserve"> Bedürfnisse</w:t>
      </w:r>
      <w:r w:rsidR="002D25B2">
        <w:rPr>
          <w:b/>
        </w:rPr>
        <w:t>n</w:t>
      </w:r>
      <w:r w:rsidR="00436C26">
        <w:rPr>
          <w:b/>
        </w:rPr>
        <w:t xml:space="preserve">: </w:t>
      </w:r>
    </w:p>
    <w:p w14:paraId="2271B96C" w14:textId="2365CC91" w:rsidR="00FB3BBC" w:rsidRDefault="00436C26" w:rsidP="00B145D7">
      <w:r>
        <w:rPr>
          <w:b/>
        </w:rPr>
        <w:t>kompakt, effizient und leise</w:t>
      </w:r>
    </w:p>
    <w:p w14:paraId="7C40C86F" w14:textId="15CD4152" w:rsidR="007E115B" w:rsidRDefault="00436C26" w:rsidP="00B145D7">
      <w:pPr>
        <w:rPr>
          <w:rStyle w:val="A1"/>
          <w:color w:val="auto"/>
          <w:sz w:val="24"/>
          <w:szCs w:val="24"/>
        </w:rPr>
      </w:pPr>
      <w:r w:rsidRPr="00436C26">
        <w:t>Gerade in gut gedämmten Immobilien kommt durch zu wenig oder falsches Lüften kaum frische Zuluft ins Haus. Schadstoffe und Feuchtigkeit  können das Gebäude nicht verlassen. Ein hochmodernes</w:t>
      </w:r>
      <w:r w:rsidR="00D514AD">
        <w:t xml:space="preserve"> und extrem </w:t>
      </w:r>
      <w:r w:rsidR="004B7E1E">
        <w:t xml:space="preserve">geräuscharmes </w:t>
      </w:r>
      <w:r w:rsidRPr="00436C26">
        <w:t xml:space="preserve">Wohnraumlüftungsgerät wie die CWL-2 von </w:t>
      </w:r>
      <w:r w:rsidR="0031326E">
        <w:t>WOLF</w:t>
      </w:r>
      <w:r w:rsidRPr="00436C26">
        <w:t xml:space="preserve"> führt automatisch feuchte- und schadstoffhaltige Luft ab</w:t>
      </w:r>
      <w:r w:rsidR="00D514AD">
        <w:t>.</w:t>
      </w:r>
      <w:r w:rsidRPr="00436C26">
        <w:t xml:space="preserve"> Durch spezielle Filter im Zuluft-Kanal werden Pollen, Feinstaub und sonstige Luftverschmutzungen von außen daran gehindert, ins Haus zu gelangen. Dank der Wärmerückgewinnung spart die Anlage sogar bis zu 30% Heizkosten und schützt gleichzeitig die Bausubstanz vor Schimmelbefall.</w:t>
      </w:r>
      <w:r w:rsidR="00995D23">
        <w:t xml:space="preserve"> Optional kann auch ein Enthalpie-Wärmetauscher gewählt werden, welcher der Feuchterückgewinnung dient und besonders im Winter vor zu trockener Raumluft schützt.</w:t>
      </w:r>
      <w:r w:rsidRPr="00436C26">
        <w:t xml:space="preserve"> Zusätzlich ist </w:t>
      </w:r>
      <w:r w:rsidR="004B7E1E">
        <w:t>das Gerät</w:t>
      </w:r>
      <w:r w:rsidR="004B7E1E" w:rsidRPr="00436C26">
        <w:t xml:space="preserve"> </w:t>
      </w:r>
      <w:r w:rsidRPr="00436C26">
        <w:t>dank aerodynamischen Innenleben und neu durchdachten Komponenten extrem leise.</w:t>
      </w:r>
      <w:del w:id="0" w:author="Falko Müller" w:date="2020-06-16T10:34:00Z">
        <w:r w:rsidRPr="00436C26" w:rsidDel="00750E14">
          <w:delText xml:space="preserve"> </w:delText>
        </w:r>
      </w:del>
    </w:p>
    <w:p w14:paraId="6E3808C7" w14:textId="77777777" w:rsidR="00FB4DB9" w:rsidRDefault="00FB4DB9" w:rsidP="00B145D7">
      <w:pPr>
        <w:rPr>
          <w:rStyle w:val="A1"/>
          <w:color w:val="auto"/>
          <w:sz w:val="24"/>
          <w:szCs w:val="24"/>
        </w:rPr>
      </w:pPr>
    </w:p>
    <w:p w14:paraId="3C0B951B" w14:textId="6A854223" w:rsidR="00602167" w:rsidRPr="0031326E" w:rsidRDefault="00D724ED" w:rsidP="00D05324">
      <w:pPr>
        <w:rPr>
          <w:b/>
        </w:rPr>
      </w:pPr>
      <w:r w:rsidRPr="00D724ED">
        <w:rPr>
          <w:b/>
        </w:rPr>
        <w:t xml:space="preserve">Weitere Informationen auch unter </w:t>
      </w:r>
      <w:hyperlink r:id="rId10" w:history="1">
        <w:r w:rsidR="006E0935" w:rsidRPr="009A1A34">
          <w:rPr>
            <w:rStyle w:val="Hyperlink"/>
            <w:b/>
          </w:rPr>
          <w:t>www.wolf.eu/cwl-2</w:t>
        </w:r>
      </w:hyperlink>
    </w:p>
    <w:p w14:paraId="46E7A7F8" w14:textId="77777777" w:rsidR="00DF075C" w:rsidRDefault="00DF075C">
      <w:pPr>
        <w:rPr>
          <w:b/>
          <w:color w:val="000000" w:themeColor="text1"/>
        </w:rPr>
      </w:pPr>
      <w:r>
        <w:rPr>
          <w:b/>
          <w:color w:val="000000" w:themeColor="text1"/>
        </w:rPr>
        <w:br w:type="page"/>
      </w:r>
    </w:p>
    <w:p w14:paraId="2FCFF641" w14:textId="078CFD8C" w:rsidR="00E02CF6" w:rsidRPr="00D05324" w:rsidRDefault="00E02CF6" w:rsidP="00D05324">
      <w:pPr>
        <w:rPr>
          <w:b/>
        </w:rPr>
      </w:pPr>
      <w:r w:rsidRPr="00EA0FC9">
        <w:rPr>
          <w:b/>
          <w:color w:val="000000" w:themeColor="text1"/>
        </w:rPr>
        <w:lastRenderedPageBreak/>
        <w:t>Unternehmensprofil:</w:t>
      </w:r>
    </w:p>
    <w:p w14:paraId="6C28B943" w14:textId="358C755C" w:rsidR="00E36A15" w:rsidRPr="00F93322" w:rsidRDefault="00D05324" w:rsidP="00F93322">
      <w:pPr>
        <w:outlineLvl w:val="0"/>
        <w:rPr>
          <w:bCs w:val="0"/>
          <w:color w:val="000000" w:themeColor="text1"/>
          <w:sz w:val="20"/>
          <w:szCs w:val="20"/>
        </w:rPr>
      </w:pPr>
      <w:r w:rsidRPr="00D05324">
        <w:rPr>
          <w:color w:val="000000" w:themeColor="text1"/>
        </w:rPr>
        <w:t>Die WOLF Group zählt zu den führenden Systemanbietern von Heizungs- und Klimasystemen und gemeinsam mit ihrer Muttergesellschaft, der börsennotierten CENTROTEC SE,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Voll auf mich eingestellt.“ Weitere Informationen unter www.wolf.eu</w:t>
      </w:r>
      <w:r w:rsidR="00E02CF6" w:rsidRPr="00426D91">
        <w:rPr>
          <w:color w:val="000000" w:themeColor="text1"/>
          <w:sz w:val="20"/>
          <w:szCs w:val="20"/>
        </w:rPr>
        <w:t>.</w:t>
      </w:r>
    </w:p>
    <w:p w14:paraId="4579060D" w14:textId="77777777" w:rsidR="00B6422E" w:rsidRDefault="00B6422E" w:rsidP="0076640A">
      <w:pPr>
        <w:jc w:val="both"/>
        <w:outlineLvl w:val="0"/>
        <w:rPr>
          <w:b/>
          <w:bCs w:val="0"/>
          <w:color w:val="000000"/>
          <w:sz w:val="20"/>
          <w:szCs w:val="20"/>
        </w:rPr>
      </w:pPr>
    </w:p>
    <w:p w14:paraId="2EBAA823" w14:textId="77777777" w:rsidR="00651388" w:rsidRDefault="00651388"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4312B4" w:rsidRDefault="0076640A" w:rsidP="0076640A">
      <w:pPr>
        <w:jc w:val="both"/>
        <w:rPr>
          <w:bCs w:val="0"/>
          <w:color w:val="000000"/>
          <w:sz w:val="20"/>
          <w:szCs w:val="20"/>
          <w:lang w:val="en-GB"/>
        </w:rPr>
      </w:pPr>
      <w:r w:rsidRPr="004312B4">
        <w:rPr>
          <w:color w:val="000000"/>
          <w:sz w:val="20"/>
          <w:szCs w:val="20"/>
          <w:lang w:val="en-GB"/>
        </w:rPr>
        <w:t>Tel +49 8751 - 74 1575</w:t>
      </w:r>
    </w:p>
    <w:p w14:paraId="5637BC75" w14:textId="77777777" w:rsidR="0076640A" w:rsidRPr="004312B4" w:rsidRDefault="0076640A" w:rsidP="0076640A">
      <w:pPr>
        <w:jc w:val="both"/>
        <w:rPr>
          <w:bCs w:val="0"/>
          <w:color w:val="000000"/>
          <w:sz w:val="20"/>
          <w:szCs w:val="20"/>
          <w:lang w:val="en-GB"/>
        </w:rPr>
      </w:pPr>
      <w:r w:rsidRPr="004312B4">
        <w:rPr>
          <w:color w:val="000000"/>
          <w:sz w:val="20"/>
          <w:szCs w:val="20"/>
          <w:lang w:val="en-GB"/>
        </w:rPr>
        <w:t>Fax +49 8751 - 74 1683</w:t>
      </w:r>
    </w:p>
    <w:bookmarkStart w:id="1" w:name="_GoBack"/>
    <w:p w14:paraId="443B40DE" w14:textId="1DD40308" w:rsidR="00B37C6C" w:rsidRPr="004312B4" w:rsidRDefault="002E13C5" w:rsidP="00B6422E">
      <w:pPr>
        <w:rPr>
          <w:sz w:val="20"/>
          <w:szCs w:val="20"/>
          <w:lang w:val="en-GB"/>
        </w:rPr>
      </w:pPr>
      <w:r>
        <w:rPr>
          <w:sz w:val="20"/>
          <w:szCs w:val="20"/>
          <w:lang w:val="en-GB"/>
        </w:rPr>
        <w:fldChar w:fldCharType="begin"/>
      </w:r>
      <w:r>
        <w:rPr>
          <w:sz w:val="20"/>
          <w:szCs w:val="20"/>
          <w:lang w:val="en-GB"/>
        </w:rPr>
        <w:instrText xml:space="preserve"> HYPERLINK "mailto:</w:instrText>
      </w:r>
      <w:r w:rsidRPr="002E13C5">
        <w:rPr>
          <w:sz w:val="20"/>
          <w:szCs w:val="20"/>
          <w:lang w:val="en-GB"/>
        </w:rPr>
        <w:instrText>gudrun.krausche@wolf.eu</w:instrText>
      </w:r>
      <w:r>
        <w:rPr>
          <w:sz w:val="20"/>
          <w:szCs w:val="20"/>
          <w:lang w:val="en-GB"/>
        </w:rPr>
        <w:instrText xml:space="preserve">" </w:instrText>
      </w:r>
      <w:r>
        <w:rPr>
          <w:sz w:val="20"/>
          <w:szCs w:val="20"/>
          <w:lang w:val="en-GB"/>
        </w:rPr>
        <w:fldChar w:fldCharType="separate"/>
      </w:r>
      <w:r w:rsidRPr="002E13C5">
        <w:rPr>
          <w:rStyle w:val="Hyperlink"/>
          <w:sz w:val="20"/>
          <w:szCs w:val="20"/>
          <w:lang w:val="en-GB"/>
        </w:rPr>
        <w:t>gudrun.krausche@wolf.eu</w:t>
      </w:r>
      <w:ins w:id="2" w:author="Falko Müller" w:date="2020-06-16T08:48:00Z">
        <w:r>
          <w:rPr>
            <w:sz w:val="20"/>
            <w:szCs w:val="20"/>
            <w:lang w:val="en-GB"/>
          </w:rPr>
          <w:fldChar w:fldCharType="end"/>
        </w:r>
      </w:ins>
      <w:bookmarkEnd w:id="1"/>
      <w:r w:rsidR="00D12E23" w:rsidRPr="004312B4">
        <w:rPr>
          <w:sz w:val="20"/>
          <w:szCs w:val="20"/>
          <w:lang w:val="en-GB"/>
        </w:rPr>
        <w:t xml:space="preserve"> </w:t>
      </w:r>
    </w:p>
    <w:p w14:paraId="1669C0DD" w14:textId="77777777" w:rsidR="00F83633" w:rsidRPr="004312B4" w:rsidRDefault="00F83633" w:rsidP="00B6422E">
      <w:pPr>
        <w:rPr>
          <w:rStyle w:val="Hyperlink"/>
          <w:sz w:val="20"/>
          <w:szCs w:val="20"/>
          <w:lang w:val="en-GB"/>
        </w:rPr>
      </w:pPr>
    </w:p>
    <w:p w14:paraId="7218A550" w14:textId="77777777" w:rsidR="00F83633" w:rsidRPr="004312B4" w:rsidRDefault="00F83633" w:rsidP="00B6422E">
      <w:pPr>
        <w:rPr>
          <w:rStyle w:val="Hyperlink"/>
          <w:sz w:val="20"/>
          <w:szCs w:val="20"/>
          <w:lang w:val="en-GB"/>
        </w:rPr>
      </w:pPr>
    </w:p>
    <w:p w14:paraId="7AC38D1B" w14:textId="77777777" w:rsidR="0030609D" w:rsidRPr="004312B4" w:rsidRDefault="0030609D" w:rsidP="00B6422E">
      <w:pPr>
        <w:rPr>
          <w:rStyle w:val="Hyperlink"/>
          <w:sz w:val="20"/>
          <w:szCs w:val="20"/>
          <w:lang w:val="en-GB"/>
        </w:rPr>
      </w:pPr>
    </w:p>
    <w:p w14:paraId="3B093B32" w14:textId="77777777" w:rsidR="0030609D" w:rsidRPr="004312B4" w:rsidRDefault="0030609D" w:rsidP="00B6422E">
      <w:pPr>
        <w:rPr>
          <w:rStyle w:val="Hyperlink"/>
          <w:sz w:val="20"/>
          <w:szCs w:val="20"/>
          <w:lang w:val="en-GB"/>
        </w:rPr>
      </w:pPr>
    </w:p>
    <w:p w14:paraId="6C30C6B3" w14:textId="77777777" w:rsidR="0030609D" w:rsidRPr="004312B4" w:rsidRDefault="0030609D" w:rsidP="00B6422E">
      <w:pPr>
        <w:rPr>
          <w:rStyle w:val="Hyperlink"/>
          <w:sz w:val="20"/>
          <w:szCs w:val="20"/>
          <w:lang w:val="en-GB"/>
        </w:rPr>
      </w:pPr>
    </w:p>
    <w:p w14:paraId="2643C38E" w14:textId="77777777" w:rsidR="0030609D" w:rsidRPr="004312B4" w:rsidRDefault="0030609D" w:rsidP="00B6422E">
      <w:pPr>
        <w:rPr>
          <w:rStyle w:val="Hyperlink"/>
          <w:sz w:val="20"/>
          <w:szCs w:val="20"/>
          <w:lang w:val="en-GB"/>
        </w:rPr>
      </w:pPr>
    </w:p>
    <w:p w14:paraId="10B1E240" w14:textId="77777777" w:rsidR="0030609D" w:rsidRPr="004312B4" w:rsidRDefault="0030609D" w:rsidP="00B6422E">
      <w:pPr>
        <w:rPr>
          <w:rStyle w:val="Hyperlink"/>
          <w:sz w:val="20"/>
          <w:szCs w:val="20"/>
          <w:lang w:val="en-GB"/>
        </w:rPr>
      </w:pPr>
    </w:p>
    <w:p w14:paraId="1341658E" w14:textId="77777777" w:rsidR="0030609D" w:rsidRPr="004312B4" w:rsidRDefault="0030609D" w:rsidP="00B6422E">
      <w:pPr>
        <w:rPr>
          <w:rStyle w:val="Hyperlink"/>
          <w:sz w:val="20"/>
          <w:szCs w:val="20"/>
          <w:lang w:val="en-GB"/>
        </w:rPr>
      </w:pPr>
    </w:p>
    <w:p w14:paraId="4EE1A3D2" w14:textId="77777777" w:rsidR="0030609D" w:rsidRPr="004312B4" w:rsidRDefault="0030609D" w:rsidP="00B6422E">
      <w:pPr>
        <w:rPr>
          <w:rStyle w:val="Hyperlink"/>
          <w:sz w:val="20"/>
          <w:szCs w:val="20"/>
          <w:lang w:val="en-GB"/>
        </w:rPr>
      </w:pPr>
    </w:p>
    <w:p w14:paraId="415681B6" w14:textId="77777777" w:rsidR="0030609D" w:rsidRPr="004312B4" w:rsidRDefault="0030609D" w:rsidP="00B6422E">
      <w:pPr>
        <w:rPr>
          <w:rStyle w:val="Hyperlink"/>
          <w:sz w:val="20"/>
          <w:szCs w:val="20"/>
          <w:lang w:val="en-GB"/>
        </w:rPr>
      </w:pPr>
    </w:p>
    <w:p w14:paraId="2EBAF577" w14:textId="77777777" w:rsidR="0030609D" w:rsidRPr="004312B4" w:rsidRDefault="0030609D" w:rsidP="00B6422E">
      <w:pPr>
        <w:rPr>
          <w:rStyle w:val="Hyperlink"/>
          <w:sz w:val="20"/>
          <w:szCs w:val="20"/>
          <w:lang w:val="en-GB"/>
        </w:rPr>
      </w:pPr>
    </w:p>
    <w:p w14:paraId="5567A19B" w14:textId="77777777" w:rsidR="0030609D" w:rsidRPr="004312B4" w:rsidRDefault="0030609D" w:rsidP="00B6422E">
      <w:pPr>
        <w:rPr>
          <w:rStyle w:val="Hyperlink"/>
          <w:sz w:val="20"/>
          <w:szCs w:val="20"/>
          <w:lang w:val="en-GB"/>
        </w:rPr>
      </w:pPr>
    </w:p>
    <w:p w14:paraId="03AFAD2D" w14:textId="77777777" w:rsidR="0030609D" w:rsidRPr="004312B4" w:rsidRDefault="0030609D" w:rsidP="00B6422E">
      <w:pPr>
        <w:rPr>
          <w:rStyle w:val="Hyperlink"/>
          <w:sz w:val="20"/>
          <w:szCs w:val="20"/>
          <w:lang w:val="en-GB"/>
        </w:rPr>
      </w:pPr>
    </w:p>
    <w:p w14:paraId="0593401D" w14:textId="77777777" w:rsidR="0030609D" w:rsidRPr="004312B4" w:rsidRDefault="0030609D" w:rsidP="00B6422E">
      <w:pPr>
        <w:rPr>
          <w:rStyle w:val="Hyperlink"/>
          <w:sz w:val="20"/>
          <w:szCs w:val="20"/>
          <w:lang w:val="en-GB"/>
        </w:rPr>
      </w:pPr>
    </w:p>
    <w:p w14:paraId="7D0F44D0" w14:textId="77777777" w:rsidR="0030609D" w:rsidRPr="004312B4" w:rsidRDefault="0030609D" w:rsidP="00B6422E">
      <w:pPr>
        <w:rPr>
          <w:rStyle w:val="Hyperlink"/>
          <w:sz w:val="20"/>
          <w:szCs w:val="20"/>
          <w:lang w:val="en-GB"/>
        </w:rPr>
      </w:pPr>
    </w:p>
    <w:p w14:paraId="4DCFED2D" w14:textId="77777777" w:rsidR="0030609D" w:rsidRPr="004312B4" w:rsidRDefault="0030609D" w:rsidP="00B6422E">
      <w:pPr>
        <w:rPr>
          <w:rStyle w:val="Hyperlink"/>
          <w:sz w:val="20"/>
          <w:szCs w:val="20"/>
          <w:lang w:val="en-GB"/>
        </w:rPr>
      </w:pPr>
    </w:p>
    <w:p w14:paraId="3CCABCE0" w14:textId="77777777" w:rsidR="0030609D" w:rsidRPr="004312B4" w:rsidRDefault="0030609D" w:rsidP="00B6422E">
      <w:pPr>
        <w:rPr>
          <w:rStyle w:val="Hyperlink"/>
          <w:sz w:val="20"/>
          <w:szCs w:val="20"/>
          <w:lang w:val="en-GB"/>
        </w:rPr>
      </w:pPr>
    </w:p>
    <w:p w14:paraId="48BCBBEF" w14:textId="77777777" w:rsidR="0030609D" w:rsidRPr="004312B4" w:rsidRDefault="0030609D" w:rsidP="00B6422E">
      <w:pPr>
        <w:rPr>
          <w:rStyle w:val="Hyperlink"/>
          <w:sz w:val="20"/>
          <w:szCs w:val="20"/>
          <w:lang w:val="en-GB"/>
        </w:rPr>
      </w:pPr>
    </w:p>
    <w:p w14:paraId="0B82A282" w14:textId="77777777" w:rsidR="0030609D" w:rsidRPr="004312B4" w:rsidRDefault="0030609D" w:rsidP="00B6422E">
      <w:pPr>
        <w:rPr>
          <w:rStyle w:val="Hyperlink"/>
          <w:sz w:val="20"/>
          <w:szCs w:val="20"/>
          <w:lang w:val="en-GB"/>
        </w:rPr>
      </w:pPr>
    </w:p>
    <w:p w14:paraId="1A2A6E08" w14:textId="77777777" w:rsidR="0030609D" w:rsidRPr="004312B4" w:rsidRDefault="0030609D" w:rsidP="00B6422E">
      <w:pPr>
        <w:rPr>
          <w:rStyle w:val="Hyperlink"/>
          <w:sz w:val="20"/>
          <w:szCs w:val="20"/>
          <w:lang w:val="en-GB"/>
        </w:rPr>
      </w:pPr>
    </w:p>
    <w:p w14:paraId="41D96E5A" w14:textId="77777777" w:rsidR="00C71F37" w:rsidRDefault="00C71F37" w:rsidP="00B6422E">
      <w:pPr>
        <w:rPr>
          <w:rFonts w:ascii="Arial Narrow" w:hAnsi="Arial Narrow"/>
          <w:b/>
          <w:sz w:val="28"/>
          <w:szCs w:val="28"/>
          <w:lang w:val="en-GB"/>
        </w:rPr>
      </w:pPr>
    </w:p>
    <w:p w14:paraId="5093BF25" w14:textId="77777777" w:rsidR="00D05324" w:rsidRDefault="00D05324" w:rsidP="00B6422E">
      <w:pPr>
        <w:rPr>
          <w:rFonts w:ascii="Arial Narrow" w:hAnsi="Arial Narrow"/>
          <w:b/>
          <w:sz w:val="28"/>
          <w:szCs w:val="28"/>
          <w:lang w:val="en-GB"/>
        </w:rPr>
      </w:pPr>
    </w:p>
    <w:p w14:paraId="4F18C8BB" w14:textId="77777777" w:rsidR="00D05324" w:rsidRDefault="00D05324" w:rsidP="00B6422E">
      <w:pPr>
        <w:rPr>
          <w:rFonts w:ascii="Arial Narrow" w:hAnsi="Arial Narrow"/>
          <w:b/>
          <w:sz w:val="28"/>
          <w:szCs w:val="28"/>
          <w:lang w:val="en-GB"/>
        </w:rPr>
      </w:pPr>
    </w:p>
    <w:p w14:paraId="04D9830E" w14:textId="77777777" w:rsidR="00D05324" w:rsidRPr="004312B4" w:rsidRDefault="00D05324" w:rsidP="00B6422E">
      <w:pPr>
        <w:rPr>
          <w:rFonts w:ascii="Arial Narrow" w:hAnsi="Arial Narrow"/>
          <w:b/>
          <w:sz w:val="28"/>
          <w:szCs w:val="28"/>
          <w:lang w:val="en-GB"/>
        </w:rPr>
      </w:pPr>
    </w:p>
    <w:p w14:paraId="0C82A0CA" w14:textId="77777777" w:rsidR="00FB49E1" w:rsidRDefault="00FB49E1" w:rsidP="00B6422E">
      <w:pPr>
        <w:rPr>
          <w:rFonts w:ascii="Arial Narrow" w:hAnsi="Arial Narrow"/>
          <w:b/>
          <w:sz w:val="28"/>
          <w:szCs w:val="28"/>
          <w:lang w:val="en-GB"/>
        </w:rPr>
      </w:pPr>
    </w:p>
    <w:p w14:paraId="687F19C5" w14:textId="77777777" w:rsidR="00D05324" w:rsidRDefault="00D05324" w:rsidP="00B6422E">
      <w:pPr>
        <w:rPr>
          <w:rFonts w:ascii="Arial Narrow" w:hAnsi="Arial Narrow"/>
          <w:b/>
          <w:sz w:val="28"/>
          <w:szCs w:val="28"/>
          <w:lang w:val="en-GB"/>
        </w:rPr>
      </w:pPr>
    </w:p>
    <w:p w14:paraId="6920415E" w14:textId="77777777" w:rsidR="0092053F" w:rsidRDefault="0092053F" w:rsidP="00B6422E">
      <w:pPr>
        <w:rPr>
          <w:rFonts w:ascii="Arial Narrow" w:hAnsi="Arial Narrow"/>
          <w:b/>
          <w:sz w:val="28"/>
          <w:szCs w:val="28"/>
          <w:lang w:val="en-GB"/>
        </w:rPr>
      </w:pPr>
    </w:p>
    <w:p w14:paraId="6F0C821D" w14:textId="77777777" w:rsidR="00D05324" w:rsidRPr="004312B4" w:rsidRDefault="00D05324" w:rsidP="00B6422E">
      <w:pPr>
        <w:rPr>
          <w:rFonts w:ascii="Arial Narrow" w:hAnsi="Arial Narrow"/>
          <w:b/>
          <w:sz w:val="28"/>
          <w:szCs w:val="28"/>
          <w:lang w:val="en-GB"/>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t>Bildbogen</w:t>
      </w:r>
    </w:p>
    <w:p w14:paraId="6FEB05BE" w14:textId="77777777" w:rsidR="002E6E01" w:rsidRDefault="002E6E01" w:rsidP="002E6E01">
      <w:pPr>
        <w:rPr>
          <w:rFonts w:ascii="Arial Narrow" w:hAnsi="Arial Narrow"/>
          <w:b/>
        </w:rPr>
      </w:pPr>
    </w:p>
    <w:p w14:paraId="416E77C7" w14:textId="77777777" w:rsidR="000663AA" w:rsidRPr="000663AA" w:rsidRDefault="000663AA" w:rsidP="000663AA">
      <w:pPr>
        <w:rPr>
          <w:b/>
          <w:sz w:val="28"/>
          <w:szCs w:val="28"/>
        </w:rPr>
      </w:pPr>
      <w:r w:rsidRPr="000663AA">
        <w:rPr>
          <w:b/>
          <w:sz w:val="28"/>
          <w:szCs w:val="28"/>
        </w:rPr>
        <w:t>WOLF Hybrid-Heizsystem und Wohnraumlüftung CWL-2 siegen</w:t>
      </w:r>
    </w:p>
    <w:p w14:paraId="3E1DC733" w14:textId="45F5F06C" w:rsidR="002E6E01" w:rsidRDefault="000663AA" w:rsidP="000663AA">
      <w:pPr>
        <w:rPr>
          <w:b/>
          <w:sz w:val="28"/>
          <w:szCs w:val="28"/>
        </w:rPr>
      </w:pPr>
      <w:r w:rsidRPr="000663AA">
        <w:rPr>
          <w:b/>
          <w:sz w:val="28"/>
          <w:szCs w:val="28"/>
        </w:rPr>
        <w:t>beim Haustec.de Leserpreis</w:t>
      </w:r>
    </w:p>
    <w:p w14:paraId="683C8DCD" w14:textId="77777777" w:rsidR="0019082B" w:rsidRDefault="0019082B" w:rsidP="002E6E01">
      <w:pPr>
        <w:rPr>
          <w:rFonts w:ascii="Arial Narrow" w:hAnsi="Arial Narrow"/>
          <w:b/>
        </w:rPr>
      </w:pPr>
    </w:p>
    <w:p w14:paraId="1A568BB3" w14:textId="5645B001" w:rsidR="00A75961" w:rsidRDefault="002E6E01" w:rsidP="0019082B">
      <w:pPr>
        <w:outlineLvl w:val="0"/>
      </w:pPr>
      <w:r>
        <w:t xml:space="preserve">Quelle: </w:t>
      </w:r>
      <w:r w:rsidR="00477105">
        <w:t xml:space="preserve">WOLF </w:t>
      </w:r>
      <w:r>
        <w:t>GmbH</w:t>
      </w:r>
    </w:p>
    <w:p w14:paraId="1BDAA8E7" w14:textId="77777777" w:rsidR="00537970" w:rsidRDefault="00537970" w:rsidP="0019082B">
      <w:pPr>
        <w:outlineLvl w:val="0"/>
      </w:pPr>
    </w:p>
    <w:p w14:paraId="2E8E6622" w14:textId="037B14BD" w:rsidR="00537970" w:rsidRDefault="00045F69" w:rsidP="0019082B">
      <w:pPr>
        <w:outlineLvl w:val="0"/>
      </w:pPr>
      <w:r>
        <w:rPr>
          <w:noProof/>
        </w:rPr>
        <w:drawing>
          <wp:inline distT="0" distB="0" distL="0" distR="0" wp14:anchorId="23D7468B" wp14:editId="3430FF70">
            <wp:extent cx="3870325" cy="2580005"/>
            <wp:effectExtent l="0" t="0" r="0" b="0"/>
            <wp:docPr id="56411949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1">
                      <a:extLst>
                        <a:ext uri="{28A0092B-C50C-407E-A947-70E740481C1C}">
                          <a14:useLocalDpi xmlns:a14="http://schemas.microsoft.com/office/drawing/2010/main"/>
                        </a:ext>
                      </a:extLst>
                    </a:blip>
                    <a:stretch>
                      <a:fillRect/>
                    </a:stretch>
                  </pic:blipFill>
                  <pic:spPr>
                    <a:xfrm>
                      <a:off x="0" y="0"/>
                      <a:ext cx="3870325" cy="2580005"/>
                    </a:xfrm>
                    <a:prstGeom prst="rect">
                      <a:avLst/>
                    </a:prstGeom>
                  </pic:spPr>
                </pic:pic>
              </a:graphicData>
            </a:graphic>
          </wp:inline>
        </w:drawing>
      </w:r>
    </w:p>
    <w:p w14:paraId="4F41B702" w14:textId="6A04C0FF" w:rsidR="00537970" w:rsidRPr="00537970" w:rsidRDefault="00537970" w:rsidP="0019082B">
      <w:pPr>
        <w:outlineLvl w:val="0"/>
        <w:rPr>
          <w:b/>
        </w:rPr>
      </w:pPr>
      <w:r w:rsidRPr="00537970">
        <w:rPr>
          <w:b/>
        </w:rPr>
        <w:t xml:space="preserve">BU: </w:t>
      </w:r>
      <w:r w:rsidR="00045F69">
        <w:t>Siegreich im Doppelpack: WOLF Hybrid+ und</w:t>
      </w:r>
      <w:r w:rsidR="00602167" w:rsidRPr="00602167">
        <w:t xml:space="preserve"> die Wohnraumlüftung CWL-2 überzeugten die </w:t>
      </w:r>
      <w:r w:rsidR="00045F69">
        <w:t>Experten aus der Praxis</w:t>
      </w:r>
      <w:r w:rsidR="00602167" w:rsidRPr="00602167">
        <w:t xml:space="preserve"> beim </w:t>
      </w:r>
      <w:proofErr w:type="spellStart"/>
      <w:r w:rsidR="00602167" w:rsidRPr="00602167">
        <w:t>haustec</w:t>
      </w:r>
      <w:proofErr w:type="spellEnd"/>
      <w:r w:rsidR="00602167" w:rsidRPr="00602167">
        <w:t xml:space="preserve"> Leserpreis.</w:t>
      </w:r>
    </w:p>
    <w:p w14:paraId="24208109" w14:textId="77777777" w:rsidR="005E2FD1" w:rsidRDefault="005E2FD1" w:rsidP="0019082B">
      <w:pPr>
        <w:outlineLvl w:val="0"/>
      </w:pPr>
    </w:p>
    <w:p w14:paraId="7CF08FF5" w14:textId="2F98B223" w:rsidR="00D82FCA" w:rsidRDefault="00D05324" w:rsidP="00F202B6">
      <w:pPr>
        <w:outlineLvl w:val="0"/>
        <w:rPr>
          <w:b/>
        </w:rPr>
      </w:pPr>
      <w:r>
        <w:rPr>
          <w:noProof/>
        </w:rPr>
        <w:drawing>
          <wp:inline distT="0" distB="0" distL="0" distR="0" wp14:anchorId="0FF6BA2A" wp14:editId="3B111A15">
            <wp:extent cx="3870325" cy="2720340"/>
            <wp:effectExtent l="0" t="0" r="0" b="3810"/>
            <wp:docPr id="118414024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12">
                      <a:extLst>
                        <a:ext uri="{28A0092B-C50C-407E-A947-70E740481C1C}">
                          <a14:useLocalDpi xmlns:a14="http://schemas.microsoft.com/office/drawing/2010/main"/>
                        </a:ext>
                      </a:extLst>
                    </a:blip>
                    <a:stretch>
                      <a:fillRect/>
                    </a:stretch>
                  </pic:blipFill>
                  <pic:spPr>
                    <a:xfrm>
                      <a:off x="0" y="0"/>
                      <a:ext cx="3870325" cy="2720340"/>
                    </a:xfrm>
                    <a:prstGeom prst="rect">
                      <a:avLst/>
                    </a:prstGeom>
                  </pic:spPr>
                </pic:pic>
              </a:graphicData>
            </a:graphic>
          </wp:inline>
        </w:drawing>
      </w:r>
    </w:p>
    <w:p w14:paraId="43C172EC" w14:textId="416F0AB2" w:rsidR="00181BBF" w:rsidRDefault="00632AA3" w:rsidP="00F202B6">
      <w:pPr>
        <w:outlineLvl w:val="0"/>
      </w:pPr>
      <w:r>
        <w:rPr>
          <w:b/>
        </w:rPr>
        <w:t xml:space="preserve">BU: </w:t>
      </w:r>
      <w:r w:rsidR="00045F69" w:rsidRPr="00045F69">
        <w:t>Spitzentechnik kaufen und dabei noch sparen:</w:t>
      </w:r>
      <w:r w:rsidR="00045F69">
        <w:rPr>
          <w:b/>
        </w:rPr>
        <w:t xml:space="preserve"> </w:t>
      </w:r>
      <w:r w:rsidR="00045F69" w:rsidRPr="002B560C">
        <w:t>Bis zu 40 % Förderung gibt es beim Umstieg von Öl auf ein Hybridsystem mit einer Gas-Brennwertheizung</w:t>
      </w:r>
      <w:r w:rsidR="00045F69">
        <w:t>.</w:t>
      </w:r>
    </w:p>
    <w:p w14:paraId="6F62B0DB" w14:textId="77777777" w:rsidR="00181BBF" w:rsidRDefault="00181BBF" w:rsidP="00F202B6">
      <w:pPr>
        <w:outlineLvl w:val="0"/>
      </w:pPr>
    </w:p>
    <w:p w14:paraId="2774CFC5" w14:textId="38516D4E" w:rsidR="00181BBF" w:rsidRDefault="00045F69" w:rsidP="00F202B6">
      <w:pPr>
        <w:outlineLvl w:val="0"/>
      </w:pPr>
      <w:r>
        <w:rPr>
          <w:noProof/>
        </w:rPr>
        <w:lastRenderedPageBreak/>
        <w:drawing>
          <wp:inline distT="0" distB="0" distL="0" distR="0" wp14:anchorId="1C6D8AED" wp14:editId="633A2552">
            <wp:extent cx="3870325" cy="2737361"/>
            <wp:effectExtent l="0" t="0" r="0" b="6350"/>
            <wp:docPr id="1919083466" name="Grafik 4" descr="https://www.wolf.eu/fileadmin/Wolf_Profi/Downloads/Pressemeldungen/2019/Wolf_Milieu_CWL2__Large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13">
                      <a:extLst>
                        <a:ext uri="{28A0092B-C50C-407E-A947-70E740481C1C}">
                          <a14:useLocalDpi xmlns:a14="http://schemas.microsoft.com/office/drawing/2010/main"/>
                        </a:ext>
                      </a:extLst>
                    </a:blip>
                    <a:stretch>
                      <a:fillRect/>
                    </a:stretch>
                  </pic:blipFill>
                  <pic:spPr>
                    <a:xfrm>
                      <a:off x="0" y="0"/>
                      <a:ext cx="3870325" cy="2737361"/>
                    </a:xfrm>
                    <a:prstGeom prst="rect">
                      <a:avLst/>
                    </a:prstGeom>
                  </pic:spPr>
                </pic:pic>
              </a:graphicData>
            </a:graphic>
          </wp:inline>
        </w:drawing>
      </w:r>
    </w:p>
    <w:p w14:paraId="47536F6A" w14:textId="682F2A98" w:rsidR="00181BBF" w:rsidRDefault="00181BBF" w:rsidP="00F202B6">
      <w:pPr>
        <w:outlineLvl w:val="0"/>
      </w:pPr>
      <w:r w:rsidRPr="00181BBF">
        <w:rPr>
          <w:b/>
        </w:rPr>
        <w:t>BU:</w:t>
      </w:r>
      <w:r w:rsidRPr="00181BBF">
        <w:t xml:space="preserve"> </w:t>
      </w:r>
      <w:r w:rsidR="00045F69">
        <w:t>Die CWL-2 gewährleistet s</w:t>
      </w:r>
      <w:r w:rsidR="00045F69" w:rsidRPr="00045F69">
        <w:t xml:space="preserve">aubere, pollenfreie, frische Luft </w:t>
      </w:r>
      <w:r w:rsidR="00045F69">
        <w:t>–</w:t>
      </w:r>
      <w:r w:rsidR="00045F69" w:rsidRPr="00045F69">
        <w:t xml:space="preserve"> </w:t>
      </w:r>
      <w:r w:rsidR="00045F69">
        <w:t xml:space="preserve">das ist besonders gut für </w:t>
      </w:r>
      <w:r w:rsidR="00045F69" w:rsidRPr="00045F69">
        <w:t>Allergiker</w:t>
      </w:r>
      <w:r w:rsidR="00045F69">
        <w:t>.</w:t>
      </w:r>
    </w:p>
    <w:p w14:paraId="34ABA950" w14:textId="77777777" w:rsidR="00181BBF" w:rsidRDefault="00181BBF" w:rsidP="00F202B6">
      <w:pPr>
        <w:outlineLvl w:val="0"/>
      </w:pPr>
    </w:p>
    <w:p w14:paraId="77A08FEF" w14:textId="77777777" w:rsidR="00181BBF" w:rsidRDefault="00181BBF" w:rsidP="00F202B6">
      <w:pPr>
        <w:outlineLvl w:val="0"/>
        <w:rPr>
          <w:noProof/>
        </w:rPr>
      </w:pPr>
    </w:p>
    <w:p w14:paraId="4D3E8620" w14:textId="2598DBCE" w:rsidR="00F202B6" w:rsidRPr="00632AA3" w:rsidRDefault="004F48BD" w:rsidP="0019082B">
      <w:pPr>
        <w:outlineLvl w:val="0"/>
      </w:pPr>
      <w:r>
        <w:t xml:space="preserve"> </w:t>
      </w:r>
    </w:p>
    <w:sectPr w:rsidR="00F202B6" w:rsidRPr="00632AA3" w:rsidSect="00D05324">
      <w:headerReference w:type="default" r:id="rId14"/>
      <w:footerReference w:type="even" r:id="rId15"/>
      <w:footerReference w:type="default" r:id="rId16"/>
      <w:pgSz w:w="11906" w:h="16838"/>
      <w:pgMar w:top="2410" w:right="4393" w:bottom="709"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54EFC6" w16cex:dateUtc="2020-04-16T06:03:54.139Z"/>
  <w16cex:commentExtensible w16cex:durableId="5E159683" w16cex:dateUtc="2020-05-04T12:44:02.675Z"/>
  <w16cex:commentExtensible w16cex:durableId="503DAD87" w16cex:dateUtc="2020-05-04T12:44:21.263Z"/>
  <w16cex:commentExtensible w16cex:durableId="023C2B70" w16cex:dateUtc="2020-06-15T14:17:55.358Z"/>
</w16cex:commentsExtensible>
</file>

<file path=word/commentsIds.xml><?xml version="1.0" encoding="utf-8"?>
<w16cid:commentsIds xmlns:mc="http://schemas.openxmlformats.org/markup-compatibility/2006" xmlns:w16cid="http://schemas.microsoft.com/office/word/2016/wordml/cid" mc:Ignorable="w16cid">
  <w16cid:commentId w16cid:paraId="099327BC" w16cid:durableId="023C2B7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5D9AAE" w14:textId="77777777" w:rsidR="0001591A" w:rsidRDefault="0001591A">
      <w:r>
        <w:separator/>
      </w:r>
    </w:p>
  </w:endnote>
  <w:endnote w:type="continuationSeparator" w:id="0">
    <w:p w14:paraId="007BA33E" w14:textId="77777777" w:rsidR="0001591A" w:rsidRDefault="00015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750E14">
      <w:rPr>
        <w:rStyle w:val="Seitenzahl"/>
        <w:noProof/>
        <w:sz w:val="16"/>
      </w:rPr>
      <w:t>1</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3D7211" w14:textId="77777777" w:rsidR="0001591A" w:rsidRDefault="0001591A">
      <w:r>
        <w:separator/>
      </w:r>
    </w:p>
  </w:footnote>
  <w:footnote w:type="continuationSeparator" w:id="0">
    <w:p w14:paraId="737A5A6B" w14:textId="77777777" w:rsidR="0001591A" w:rsidRDefault="000159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5"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http://schemas.openxmlformats.org/drawingml/2006/main" xmlns:pic="http://schemas.openxmlformats.org/drawingml/2006/picture" xmlns:a14="http://schemas.microsoft.com/office/drawing/2010/main">
          <w:pict>
            <v:shapetype id="_x0000_t202" coordsize="21600,21600" o:spt="202" path="m,l,21600r21600,l21600,xe" w14:anchorId="26622CBA">
              <v:stroke joinstyle="miter"/>
              <v:path gradientshapeok="t" o:connecttype="rect"/>
            </v:shapetype>
            <v:shape id="Text Box 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v:textbox style="layout-flow:vertical;mso-layout-flow-alt:bottom-to-top">
                <w:txbxContent>
                  <w:p w:rsidR="00B925EC" w:rsidP="00B925EC" w:rsidRDefault="00B925EC" w14:paraId="6CCE1AC7" w14:textId="6E369739">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rsidR="00B925EC" w:rsidP="0077230F" w:rsidRDefault="00B925EC" w14:paraId="39E63D9A" w14:textId="77777777">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http://schemas.openxmlformats.org/drawingml/2006/main" xmlns:pic="http://schemas.openxmlformats.org/drawingml/2006/picture" xmlns:a14="http://schemas.microsoft.com/office/drawing/2010/main">
          <w:pict>
            <v:shape id="Text Box 1"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w14:anchorId="7148445B">
              <v:textbox inset=",7.2pt,,7.2pt">
                <w:txbxContent>
                  <w:p w:rsidRPr="0069132E" w:rsidR="00EF3069" w:rsidP="00EF3069" w:rsidRDefault="005E209B" w14:paraId="40A7E985" w14:textId="51498C9C">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Pr="0069132E" w:rsidR="00EF3069">
                      <w:rPr>
                        <w:rFonts w:ascii="Arial Narrow" w:hAnsi="Arial Narrow"/>
                        <w:b/>
                        <w:color w:val="A6A6A6"/>
                        <w:sz w:val="18"/>
                        <w:szCs w:val="18"/>
                        <w:lang w:val="en-US"/>
                      </w:rPr>
                      <w:t>GMBH / GROUP</w:t>
                    </w:r>
                  </w:p>
                  <w:p w:rsidRPr="0069132E" w:rsidR="00EF3069" w:rsidP="00EF3069" w:rsidRDefault="00EF3069" w14:paraId="04B66152" w14:textId="77777777">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rsidRPr="0069132E" w:rsidR="00EF3069" w:rsidP="00EF3069" w:rsidRDefault="00EF3069" w14:paraId="63C03DA2" w14:textId="77777777">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rsidRPr="0069132E" w:rsidR="00EF3069" w:rsidP="00EF3069" w:rsidRDefault="00EF3069" w14:paraId="61096E8E" w14:textId="77777777">
                    <w:pPr>
                      <w:spacing w:line="240" w:lineRule="exact"/>
                      <w:rPr>
                        <w:rFonts w:ascii="Arial Narrow" w:hAnsi="Arial Narrow"/>
                        <w:color w:val="A6A6A6"/>
                        <w:sz w:val="18"/>
                        <w:szCs w:val="18"/>
                        <w:lang w:val="en-US"/>
                      </w:rPr>
                    </w:pPr>
                  </w:p>
                  <w:p w:rsidRPr="0069132E" w:rsidR="00EF3069" w:rsidP="00EF3069" w:rsidRDefault="00EF3069" w14:paraId="41E31D58" w14:textId="77777777">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Pr="00EF3069" w:rsidR="00EF3069" w:rsidP="00EF3069" w:rsidRDefault="00EF3069" w14:paraId="40E9980E" w14:textId="77777777">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Pr="00EF3069" w:rsidR="00EF3069" w:rsidP="00EF3069" w:rsidRDefault="00EF3069" w14:paraId="5C7B17D1" w14:textId="77777777">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rsidRPr="00EF3069" w:rsidR="00EF3069" w:rsidP="00EF3069" w:rsidRDefault="00EF3069" w14:paraId="794D98BF" w14:textId="77777777">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Pr="00B925EC" w:rsidR="00EF3069" w:rsidP="002C3060" w:rsidRDefault="00EF3069" w14:paraId="30E9BFD7" w14:textId="77777777">
                    <w:pPr>
                      <w:spacing w:line="240" w:lineRule="exact"/>
                      <w:ind w:left="-142" w:firstLine="142"/>
                      <w:rPr>
                        <w:rFonts w:ascii="Arial Narrow" w:hAnsi="Arial Narrow"/>
                        <w:color w:val="A6A6A6"/>
                        <w:sz w:val="18"/>
                        <w:szCs w:val="18"/>
                      </w:rPr>
                    </w:pPr>
                  </w:p>
                  <w:p w:rsidR="00B925EC" w:rsidP="002C3060" w:rsidRDefault="00B925EC" w14:paraId="127156AD" w14:textId="77777777">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5"/>
  </w:num>
  <w:num w:numId="6">
    <w:abstractNumId w:val="16"/>
  </w:num>
  <w:num w:numId="7">
    <w:abstractNumId w:val="8"/>
  </w:num>
  <w:num w:numId="8">
    <w:abstractNumId w:val="12"/>
  </w:num>
  <w:num w:numId="9">
    <w:abstractNumId w:val="9"/>
  </w:num>
  <w:num w:numId="10">
    <w:abstractNumId w:val="19"/>
  </w:num>
  <w:num w:numId="11">
    <w:abstractNumId w:val="7"/>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alko Müller">
    <w15:presenceInfo w15:providerId="AD" w15:userId="S-1-5-21-803772416-4154513938-1157042679-12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0816"/>
    <w:rsid w:val="00002AE5"/>
    <w:rsid w:val="000064D1"/>
    <w:rsid w:val="00007310"/>
    <w:rsid w:val="000147CB"/>
    <w:rsid w:val="0001591A"/>
    <w:rsid w:val="000174C4"/>
    <w:rsid w:val="000212EB"/>
    <w:rsid w:val="00032688"/>
    <w:rsid w:val="000330EE"/>
    <w:rsid w:val="00036478"/>
    <w:rsid w:val="00037A32"/>
    <w:rsid w:val="00037A42"/>
    <w:rsid w:val="000425A3"/>
    <w:rsid w:val="0004379E"/>
    <w:rsid w:val="0004542E"/>
    <w:rsid w:val="00045F69"/>
    <w:rsid w:val="00051DA8"/>
    <w:rsid w:val="0005326C"/>
    <w:rsid w:val="000550F1"/>
    <w:rsid w:val="000552D8"/>
    <w:rsid w:val="00055B25"/>
    <w:rsid w:val="000565C5"/>
    <w:rsid w:val="00057E1C"/>
    <w:rsid w:val="0006278A"/>
    <w:rsid w:val="000628FC"/>
    <w:rsid w:val="0006329A"/>
    <w:rsid w:val="000663AA"/>
    <w:rsid w:val="000679A0"/>
    <w:rsid w:val="00072796"/>
    <w:rsid w:val="00073857"/>
    <w:rsid w:val="00073ABA"/>
    <w:rsid w:val="0008456B"/>
    <w:rsid w:val="00084EA6"/>
    <w:rsid w:val="00086AA6"/>
    <w:rsid w:val="00093085"/>
    <w:rsid w:val="00095D22"/>
    <w:rsid w:val="00096D4B"/>
    <w:rsid w:val="00097119"/>
    <w:rsid w:val="000A1B76"/>
    <w:rsid w:val="000A583B"/>
    <w:rsid w:val="000B1CA6"/>
    <w:rsid w:val="000B2E2C"/>
    <w:rsid w:val="000B7F77"/>
    <w:rsid w:val="000C0461"/>
    <w:rsid w:val="000C153F"/>
    <w:rsid w:val="000C4206"/>
    <w:rsid w:val="000C4DDF"/>
    <w:rsid w:val="000C5307"/>
    <w:rsid w:val="000C6B11"/>
    <w:rsid w:val="000D0E46"/>
    <w:rsid w:val="000D1655"/>
    <w:rsid w:val="000E159C"/>
    <w:rsid w:val="000E1C87"/>
    <w:rsid w:val="000E3AF7"/>
    <w:rsid w:val="000E515E"/>
    <w:rsid w:val="000E54EC"/>
    <w:rsid w:val="000F33F7"/>
    <w:rsid w:val="000F5484"/>
    <w:rsid w:val="00100F4B"/>
    <w:rsid w:val="00101C5A"/>
    <w:rsid w:val="001039D2"/>
    <w:rsid w:val="00107054"/>
    <w:rsid w:val="001135B3"/>
    <w:rsid w:val="0011439F"/>
    <w:rsid w:val="00115734"/>
    <w:rsid w:val="001165CF"/>
    <w:rsid w:val="00116A3D"/>
    <w:rsid w:val="001174FA"/>
    <w:rsid w:val="00117B3D"/>
    <w:rsid w:val="00121D65"/>
    <w:rsid w:val="001259D0"/>
    <w:rsid w:val="00125E45"/>
    <w:rsid w:val="00126E34"/>
    <w:rsid w:val="00130FE6"/>
    <w:rsid w:val="001343BF"/>
    <w:rsid w:val="0013666D"/>
    <w:rsid w:val="00142313"/>
    <w:rsid w:val="00144316"/>
    <w:rsid w:val="001506B0"/>
    <w:rsid w:val="001533B0"/>
    <w:rsid w:val="00157442"/>
    <w:rsid w:val="00161FB3"/>
    <w:rsid w:val="00164FC3"/>
    <w:rsid w:val="0016641A"/>
    <w:rsid w:val="00170F99"/>
    <w:rsid w:val="0017127C"/>
    <w:rsid w:val="00171757"/>
    <w:rsid w:val="00174BC0"/>
    <w:rsid w:val="00175517"/>
    <w:rsid w:val="0017678C"/>
    <w:rsid w:val="00176F8D"/>
    <w:rsid w:val="00181BBF"/>
    <w:rsid w:val="001826A9"/>
    <w:rsid w:val="00183914"/>
    <w:rsid w:val="001843FE"/>
    <w:rsid w:val="00186C46"/>
    <w:rsid w:val="0019082B"/>
    <w:rsid w:val="00190FFE"/>
    <w:rsid w:val="001A06B8"/>
    <w:rsid w:val="001A4ECB"/>
    <w:rsid w:val="001A68C0"/>
    <w:rsid w:val="001B6604"/>
    <w:rsid w:val="001C2817"/>
    <w:rsid w:val="001C35B6"/>
    <w:rsid w:val="001D12B2"/>
    <w:rsid w:val="001D3032"/>
    <w:rsid w:val="001D51FE"/>
    <w:rsid w:val="001E025D"/>
    <w:rsid w:val="001E391C"/>
    <w:rsid w:val="001E51B9"/>
    <w:rsid w:val="001F725E"/>
    <w:rsid w:val="00200886"/>
    <w:rsid w:val="00200B49"/>
    <w:rsid w:val="00205695"/>
    <w:rsid w:val="00210CE4"/>
    <w:rsid w:val="0021151E"/>
    <w:rsid w:val="0021337A"/>
    <w:rsid w:val="002163F6"/>
    <w:rsid w:val="00216E16"/>
    <w:rsid w:val="00222260"/>
    <w:rsid w:val="00232E35"/>
    <w:rsid w:val="00233E88"/>
    <w:rsid w:val="0025295E"/>
    <w:rsid w:val="0025540D"/>
    <w:rsid w:val="00255F9D"/>
    <w:rsid w:val="002629A8"/>
    <w:rsid w:val="002637EB"/>
    <w:rsid w:val="002654B4"/>
    <w:rsid w:val="00265D6A"/>
    <w:rsid w:val="00275DFB"/>
    <w:rsid w:val="0027687B"/>
    <w:rsid w:val="002770C6"/>
    <w:rsid w:val="002838EF"/>
    <w:rsid w:val="00292F5E"/>
    <w:rsid w:val="00293FAD"/>
    <w:rsid w:val="00295FF1"/>
    <w:rsid w:val="002A19B1"/>
    <w:rsid w:val="002A276B"/>
    <w:rsid w:val="002A3C36"/>
    <w:rsid w:val="002A4B70"/>
    <w:rsid w:val="002A52D7"/>
    <w:rsid w:val="002A7A95"/>
    <w:rsid w:val="002B560C"/>
    <w:rsid w:val="002C0A45"/>
    <w:rsid w:val="002C3060"/>
    <w:rsid w:val="002D047B"/>
    <w:rsid w:val="002D1356"/>
    <w:rsid w:val="002D25B2"/>
    <w:rsid w:val="002E136A"/>
    <w:rsid w:val="002E13C5"/>
    <w:rsid w:val="002E2B6F"/>
    <w:rsid w:val="002E2BBA"/>
    <w:rsid w:val="002E4177"/>
    <w:rsid w:val="002E4876"/>
    <w:rsid w:val="002E5EBF"/>
    <w:rsid w:val="002E6E01"/>
    <w:rsid w:val="002F1A04"/>
    <w:rsid w:val="002F24E7"/>
    <w:rsid w:val="002F4498"/>
    <w:rsid w:val="00300C0B"/>
    <w:rsid w:val="00302297"/>
    <w:rsid w:val="00303536"/>
    <w:rsid w:val="00303AF4"/>
    <w:rsid w:val="00305AB7"/>
    <w:rsid w:val="0030609D"/>
    <w:rsid w:val="0031326E"/>
    <w:rsid w:val="0031353E"/>
    <w:rsid w:val="003135BC"/>
    <w:rsid w:val="00323198"/>
    <w:rsid w:val="00323C55"/>
    <w:rsid w:val="00323E12"/>
    <w:rsid w:val="00331F84"/>
    <w:rsid w:val="00333131"/>
    <w:rsid w:val="0033360A"/>
    <w:rsid w:val="00333A58"/>
    <w:rsid w:val="00335BCB"/>
    <w:rsid w:val="00340882"/>
    <w:rsid w:val="00341E46"/>
    <w:rsid w:val="00342AC6"/>
    <w:rsid w:val="003451C8"/>
    <w:rsid w:val="00346306"/>
    <w:rsid w:val="00347E53"/>
    <w:rsid w:val="00356FB8"/>
    <w:rsid w:val="003602F9"/>
    <w:rsid w:val="003629EB"/>
    <w:rsid w:val="00363BF2"/>
    <w:rsid w:val="003651BD"/>
    <w:rsid w:val="003655EC"/>
    <w:rsid w:val="00367C7E"/>
    <w:rsid w:val="00370223"/>
    <w:rsid w:val="003717F1"/>
    <w:rsid w:val="003746EB"/>
    <w:rsid w:val="00381A15"/>
    <w:rsid w:val="003839E7"/>
    <w:rsid w:val="0038449C"/>
    <w:rsid w:val="0038637D"/>
    <w:rsid w:val="003909C5"/>
    <w:rsid w:val="00397B3A"/>
    <w:rsid w:val="003A0646"/>
    <w:rsid w:val="003A13C8"/>
    <w:rsid w:val="003A183E"/>
    <w:rsid w:val="003A3262"/>
    <w:rsid w:val="003A4362"/>
    <w:rsid w:val="003A5952"/>
    <w:rsid w:val="003A6362"/>
    <w:rsid w:val="003B22B8"/>
    <w:rsid w:val="003B2400"/>
    <w:rsid w:val="003B28FD"/>
    <w:rsid w:val="003B5F02"/>
    <w:rsid w:val="003B77B7"/>
    <w:rsid w:val="003C2629"/>
    <w:rsid w:val="003D15E7"/>
    <w:rsid w:val="003D5393"/>
    <w:rsid w:val="003D609C"/>
    <w:rsid w:val="003D7FE3"/>
    <w:rsid w:val="003E2A42"/>
    <w:rsid w:val="003E6952"/>
    <w:rsid w:val="003F0AA0"/>
    <w:rsid w:val="003F0F46"/>
    <w:rsid w:val="003F1CD2"/>
    <w:rsid w:val="003F228B"/>
    <w:rsid w:val="003F41E3"/>
    <w:rsid w:val="00403CC8"/>
    <w:rsid w:val="00404D42"/>
    <w:rsid w:val="00405422"/>
    <w:rsid w:val="00405A5B"/>
    <w:rsid w:val="00410DA3"/>
    <w:rsid w:val="004110D1"/>
    <w:rsid w:val="00411CCD"/>
    <w:rsid w:val="0041300D"/>
    <w:rsid w:val="0041435C"/>
    <w:rsid w:val="004147CC"/>
    <w:rsid w:val="00416C6D"/>
    <w:rsid w:val="00417924"/>
    <w:rsid w:val="00421274"/>
    <w:rsid w:val="00421DB1"/>
    <w:rsid w:val="0042248B"/>
    <w:rsid w:val="00422547"/>
    <w:rsid w:val="00424634"/>
    <w:rsid w:val="00430835"/>
    <w:rsid w:val="00431051"/>
    <w:rsid w:val="004312B4"/>
    <w:rsid w:val="004322BB"/>
    <w:rsid w:val="00435991"/>
    <w:rsid w:val="00436C26"/>
    <w:rsid w:val="004378B6"/>
    <w:rsid w:val="00440368"/>
    <w:rsid w:val="004466CF"/>
    <w:rsid w:val="00450F88"/>
    <w:rsid w:val="004514B6"/>
    <w:rsid w:val="004608E8"/>
    <w:rsid w:val="00462A21"/>
    <w:rsid w:val="00463F1A"/>
    <w:rsid w:val="00474680"/>
    <w:rsid w:val="004758DE"/>
    <w:rsid w:val="00477105"/>
    <w:rsid w:val="00477421"/>
    <w:rsid w:val="0047798B"/>
    <w:rsid w:val="00481F99"/>
    <w:rsid w:val="00484107"/>
    <w:rsid w:val="00485194"/>
    <w:rsid w:val="004855A4"/>
    <w:rsid w:val="0048637D"/>
    <w:rsid w:val="0048638F"/>
    <w:rsid w:val="00487660"/>
    <w:rsid w:val="004924EA"/>
    <w:rsid w:val="00497A5B"/>
    <w:rsid w:val="004A0707"/>
    <w:rsid w:val="004A1ABD"/>
    <w:rsid w:val="004A3E3B"/>
    <w:rsid w:val="004A4553"/>
    <w:rsid w:val="004A603B"/>
    <w:rsid w:val="004B5D02"/>
    <w:rsid w:val="004B7E1E"/>
    <w:rsid w:val="004C19B0"/>
    <w:rsid w:val="004C4A64"/>
    <w:rsid w:val="004C691F"/>
    <w:rsid w:val="004E2645"/>
    <w:rsid w:val="004F0786"/>
    <w:rsid w:val="004F48BD"/>
    <w:rsid w:val="004F4CF4"/>
    <w:rsid w:val="004F4DA2"/>
    <w:rsid w:val="004F6DE4"/>
    <w:rsid w:val="005007A5"/>
    <w:rsid w:val="00503026"/>
    <w:rsid w:val="005036E5"/>
    <w:rsid w:val="00504D38"/>
    <w:rsid w:val="00505B7B"/>
    <w:rsid w:val="005122B1"/>
    <w:rsid w:val="005141DF"/>
    <w:rsid w:val="00521F4D"/>
    <w:rsid w:val="00524366"/>
    <w:rsid w:val="005264DC"/>
    <w:rsid w:val="00526FDF"/>
    <w:rsid w:val="00530AE6"/>
    <w:rsid w:val="00537970"/>
    <w:rsid w:val="00543E23"/>
    <w:rsid w:val="00545117"/>
    <w:rsid w:val="00546697"/>
    <w:rsid w:val="00550DB7"/>
    <w:rsid w:val="00550E93"/>
    <w:rsid w:val="0055440B"/>
    <w:rsid w:val="005679C4"/>
    <w:rsid w:val="00570F49"/>
    <w:rsid w:val="0057117D"/>
    <w:rsid w:val="0057306B"/>
    <w:rsid w:val="00573823"/>
    <w:rsid w:val="00575829"/>
    <w:rsid w:val="0057677E"/>
    <w:rsid w:val="00581F09"/>
    <w:rsid w:val="00582851"/>
    <w:rsid w:val="00582DD1"/>
    <w:rsid w:val="00585A78"/>
    <w:rsid w:val="00585F9D"/>
    <w:rsid w:val="0059216E"/>
    <w:rsid w:val="00595AA3"/>
    <w:rsid w:val="005A0292"/>
    <w:rsid w:val="005A131E"/>
    <w:rsid w:val="005A6717"/>
    <w:rsid w:val="005B14D1"/>
    <w:rsid w:val="005B1717"/>
    <w:rsid w:val="005B40C8"/>
    <w:rsid w:val="005B543F"/>
    <w:rsid w:val="005B7996"/>
    <w:rsid w:val="005C03C7"/>
    <w:rsid w:val="005C1080"/>
    <w:rsid w:val="005C335D"/>
    <w:rsid w:val="005C3CCA"/>
    <w:rsid w:val="005C7810"/>
    <w:rsid w:val="005D7820"/>
    <w:rsid w:val="005E209B"/>
    <w:rsid w:val="005E214C"/>
    <w:rsid w:val="005E2FD1"/>
    <w:rsid w:val="005E691A"/>
    <w:rsid w:val="005F165E"/>
    <w:rsid w:val="005F28F5"/>
    <w:rsid w:val="005F4DC9"/>
    <w:rsid w:val="005F61A2"/>
    <w:rsid w:val="005F7151"/>
    <w:rsid w:val="0060085B"/>
    <w:rsid w:val="00602167"/>
    <w:rsid w:val="00604576"/>
    <w:rsid w:val="0060596E"/>
    <w:rsid w:val="00606CB4"/>
    <w:rsid w:val="006075A6"/>
    <w:rsid w:val="00607743"/>
    <w:rsid w:val="0060787E"/>
    <w:rsid w:val="006110E4"/>
    <w:rsid w:val="0061155C"/>
    <w:rsid w:val="006169D6"/>
    <w:rsid w:val="006170D4"/>
    <w:rsid w:val="006254C7"/>
    <w:rsid w:val="0063002A"/>
    <w:rsid w:val="00632AA3"/>
    <w:rsid w:val="00636466"/>
    <w:rsid w:val="006434E5"/>
    <w:rsid w:val="0065076B"/>
    <w:rsid w:val="006509AE"/>
    <w:rsid w:val="00651388"/>
    <w:rsid w:val="00651BCA"/>
    <w:rsid w:val="0065230D"/>
    <w:rsid w:val="00652FB8"/>
    <w:rsid w:val="006535CE"/>
    <w:rsid w:val="0065734F"/>
    <w:rsid w:val="00657C8C"/>
    <w:rsid w:val="00657D30"/>
    <w:rsid w:val="00660F93"/>
    <w:rsid w:val="00664C14"/>
    <w:rsid w:val="006670CA"/>
    <w:rsid w:val="006705EA"/>
    <w:rsid w:val="00673C23"/>
    <w:rsid w:val="00674895"/>
    <w:rsid w:val="0067751D"/>
    <w:rsid w:val="006778A5"/>
    <w:rsid w:val="00681BB0"/>
    <w:rsid w:val="006840FB"/>
    <w:rsid w:val="00685E7E"/>
    <w:rsid w:val="006875D3"/>
    <w:rsid w:val="00690DB6"/>
    <w:rsid w:val="0069132E"/>
    <w:rsid w:val="0069149F"/>
    <w:rsid w:val="00694425"/>
    <w:rsid w:val="00697EAF"/>
    <w:rsid w:val="006A7358"/>
    <w:rsid w:val="006B0151"/>
    <w:rsid w:val="006B228B"/>
    <w:rsid w:val="006B279A"/>
    <w:rsid w:val="006B338E"/>
    <w:rsid w:val="006B3D68"/>
    <w:rsid w:val="006B7C0D"/>
    <w:rsid w:val="006C072A"/>
    <w:rsid w:val="006C16E3"/>
    <w:rsid w:val="006C58DA"/>
    <w:rsid w:val="006D184D"/>
    <w:rsid w:val="006D2767"/>
    <w:rsid w:val="006D3E82"/>
    <w:rsid w:val="006D6AB6"/>
    <w:rsid w:val="006E0935"/>
    <w:rsid w:val="006E1B60"/>
    <w:rsid w:val="006E7BD1"/>
    <w:rsid w:val="006E7F1A"/>
    <w:rsid w:val="006F3540"/>
    <w:rsid w:val="006F3846"/>
    <w:rsid w:val="006F6208"/>
    <w:rsid w:val="006F7D94"/>
    <w:rsid w:val="0070046D"/>
    <w:rsid w:val="00704244"/>
    <w:rsid w:val="00716946"/>
    <w:rsid w:val="007214FA"/>
    <w:rsid w:val="00736D8C"/>
    <w:rsid w:val="007404BA"/>
    <w:rsid w:val="00745512"/>
    <w:rsid w:val="00747F3D"/>
    <w:rsid w:val="00750724"/>
    <w:rsid w:val="00750E14"/>
    <w:rsid w:val="007522AD"/>
    <w:rsid w:val="00760F26"/>
    <w:rsid w:val="0076640A"/>
    <w:rsid w:val="00766605"/>
    <w:rsid w:val="00767FC1"/>
    <w:rsid w:val="00770A80"/>
    <w:rsid w:val="0077230F"/>
    <w:rsid w:val="0077478C"/>
    <w:rsid w:val="0077517D"/>
    <w:rsid w:val="007771BF"/>
    <w:rsid w:val="0078172F"/>
    <w:rsid w:val="00781F77"/>
    <w:rsid w:val="0078623A"/>
    <w:rsid w:val="00791F42"/>
    <w:rsid w:val="007924C5"/>
    <w:rsid w:val="00792D51"/>
    <w:rsid w:val="00793781"/>
    <w:rsid w:val="00793BF1"/>
    <w:rsid w:val="007943D6"/>
    <w:rsid w:val="00797021"/>
    <w:rsid w:val="0079779B"/>
    <w:rsid w:val="00797D11"/>
    <w:rsid w:val="007A0122"/>
    <w:rsid w:val="007A4664"/>
    <w:rsid w:val="007A48AE"/>
    <w:rsid w:val="007A5DC3"/>
    <w:rsid w:val="007A6148"/>
    <w:rsid w:val="007A61FF"/>
    <w:rsid w:val="007A7F81"/>
    <w:rsid w:val="007B09A1"/>
    <w:rsid w:val="007B0CC9"/>
    <w:rsid w:val="007B0FC3"/>
    <w:rsid w:val="007B170C"/>
    <w:rsid w:val="007B578B"/>
    <w:rsid w:val="007C0094"/>
    <w:rsid w:val="007C08D0"/>
    <w:rsid w:val="007C2310"/>
    <w:rsid w:val="007D06A0"/>
    <w:rsid w:val="007D56B5"/>
    <w:rsid w:val="007D5A25"/>
    <w:rsid w:val="007E115B"/>
    <w:rsid w:val="007E3D7F"/>
    <w:rsid w:val="007E4041"/>
    <w:rsid w:val="007F1D5E"/>
    <w:rsid w:val="007F40B6"/>
    <w:rsid w:val="00802E27"/>
    <w:rsid w:val="0080627A"/>
    <w:rsid w:val="00810761"/>
    <w:rsid w:val="008107C8"/>
    <w:rsid w:val="00810E92"/>
    <w:rsid w:val="008132AA"/>
    <w:rsid w:val="008149CE"/>
    <w:rsid w:val="00815EE0"/>
    <w:rsid w:val="008165F8"/>
    <w:rsid w:val="00817C43"/>
    <w:rsid w:val="00820B16"/>
    <w:rsid w:val="008334F8"/>
    <w:rsid w:val="0083488B"/>
    <w:rsid w:val="00840870"/>
    <w:rsid w:val="008408A2"/>
    <w:rsid w:val="00841447"/>
    <w:rsid w:val="00843F87"/>
    <w:rsid w:val="008442CA"/>
    <w:rsid w:val="00845C74"/>
    <w:rsid w:val="00847128"/>
    <w:rsid w:val="00851BC3"/>
    <w:rsid w:val="00856088"/>
    <w:rsid w:val="00864BD6"/>
    <w:rsid w:val="00866923"/>
    <w:rsid w:val="00867774"/>
    <w:rsid w:val="00871FAF"/>
    <w:rsid w:val="0087231D"/>
    <w:rsid w:val="0087413C"/>
    <w:rsid w:val="008803B1"/>
    <w:rsid w:val="0088436A"/>
    <w:rsid w:val="00886E3C"/>
    <w:rsid w:val="00890F30"/>
    <w:rsid w:val="0089114A"/>
    <w:rsid w:val="00891F68"/>
    <w:rsid w:val="008922BB"/>
    <w:rsid w:val="008A25CE"/>
    <w:rsid w:val="008A37F7"/>
    <w:rsid w:val="008A5A4F"/>
    <w:rsid w:val="008A5BED"/>
    <w:rsid w:val="008B6D57"/>
    <w:rsid w:val="008C36E3"/>
    <w:rsid w:val="008D1895"/>
    <w:rsid w:val="008D53AC"/>
    <w:rsid w:val="008D73F8"/>
    <w:rsid w:val="008E4504"/>
    <w:rsid w:val="008E50DC"/>
    <w:rsid w:val="008F2B0B"/>
    <w:rsid w:val="008F3BC5"/>
    <w:rsid w:val="008F5CD8"/>
    <w:rsid w:val="008F6429"/>
    <w:rsid w:val="00901B62"/>
    <w:rsid w:val="0090206D"/>
    <w:rsid w:val="00902470"/>
    <w:rsid w:val="009027A3"/>
    <w:rsid w:val="00903143"/>
    <w:rsid w:val="0090663D"/>
    <w:rsid w:val="00907ED6"/>
    <w:rsid w:val="009127AE"/>
    <w:rsid w:val="00913AEE"/>
    <w:rsid w:val="00913C94"/>
    <w:rsid w:val="00913DC2"/>
    <w:rsid w:val="009140CA"/>
    <w:rsid w:val="0092053F"/>
    <w:rsid w:val="009207DA"/>
    <w:rsid w:val="009210EE"/>
    <w:rsid w:val="009220C7"/>
    <w:rsid w:val="009234BA"/>
    <w:rsid w:val="009271A0"/>
    <w:rsid w:val="00934E1A"/>
    <w:rsid w:val="009360CD"/>
    <w:rsid w:val="00942263"/>
    <w:rsid w:val="00950881"/>
    <w:rsid w:val="0095137B"/>
    <w:rsid w:val="00951AC9"/>
    <w:rsid w:val="00952EAB"/>
    <w:rsid w:val="00954538"/>
    <w:rsid w:val="009546ED"/>
    <w:rsid w:val="00954AA2"/>
    <w:rsid w:val="00962D3E"/>
    <w:rsid w:val="009644B6"/>
    <w:rsid w:val="00964ACC"/>
    <w:rsid w:val="00971E0A"/>
    <w:rsid w:val="00975167"/>
    <w:rsid w:val="00981092"/>
    <w:rsid w:val="0098153E"/>
    <w:rsid w:val="00982494"/>
    <w:rsid w:val="00984CFE"/>
    <w:rsid w:val="00986D61"/>
    <w:rsid w:val="0098724E"/>
    <w:rsid w:val="009874EF"/>
    <w:rsid w:val="009919EC"/>
    <w:rsid w:val="00991D71"/>
    <w:rsid w:val="00992096"/>
    <w:rsid w:val="0099314E"/>
    <w:rsid w:val="00995D23"/>
    <w:rsid w:val="009979CB"/>
    <w:rsid w:val="009A46A2"/>
    <w:rsid w:val="009A52E8"/>
    <w:rsid w:val="009A6517"/>
    <w:rsid w:val="009C073A"/>
    <w:rsid w:val="009C1D34"/>
    <w:rsid w:val="009C2F0B"/>
    <w:rsid w:val="009C3939"/>
    <w:rsid w:val="009D0CDC"/>
    <w:rsid w:val="009D3353"/>
    <w:rsid w:val="009D4148"/>
    <w:rsid w:val="009D420D"/>
    <w:rsid w:val="009E17B4"/>
    <w:rsid w:val="009E6532"/>
    <w:rsid w:val="009E7320"/>
    <w:rsid w:val="009F5538"/>
    <w:rsid w:val="009F58E6"/>
    <w:rsid w:val="009F76CA"/>
    <w:rsid w:val="00A004BB"/>
    <w:rsid w:val="00A00CF0"/>
    <w:rsid w:val="00A018E7"/>
    <w:rsid w:val="00A01DD8"/>
    <w:rsid w:val="00A0370B"/>
    <w:rsid w:val="00A17924"/>
    <w:rsid w:val="00A26684"/>
    <w:rsid w:val="00A30043"/>
    <w:rsid w:val="00A32A79"/>
    <w:rsid w:val="00A37AD6"/>
    <w:rsid w:val="00A416A6"/>
    <w:rsid w:val="00A449DE"/>
    <w:rsid w:val="00A45466"/>
    <w:rsid w:val="00A467D5"/>
    <w:rsid w:val="00A47823"/>
    <w:rsid w:val="00A47F29"/>
    <w:rsid w:val="00A50A4E"/>
    <w:rsid w:val="00A51D53"/>
    <w:rsid w:val="00A5380A"/>
    <w:rsid w:val="00A54AEB"/>
    <w:rsid w:val="00A55E11"/>
    <w:rsid w:val="00A578AB"/>
    <w:rsid w:val="00A57F59"/>
    <w:rsid w:val="00A67E80"/>
    <w:rsid w:val="00A75961"/>
    <w:rsid w:val="00A77A2D"/>
    <w:rsid w:val="00A77E23"/>
    <w:rsid w:val="00A840ED"/>
    <w:rsid w:val="00A844A3"/>
    <w:rsid w:val="00A8597D"/>
    <w:rsid w:val="00A86688"/>
    <w:rsid w:val="00A87AFF"/>
    <w:rsid w:val="00A927D0"/>
    <w:rsid w:val="00A958AF"/>
    <w:rsid w:val="00A95C86"/>
    <w:rsid w:val="00AA0F03"/>
    <w:rsid w:val="00AB2525"/>
    <w:rsid w:val="00AB5448"/>
    <w:rsid w:val="00AB61C8"/>
    <w:rsid w:val="00AC41EB"/>
    <w:rsid w:val="00AC4F48"/>
    <w:rsid w:val="00AC5AF4"/>
    <w:rsid w:val="00AD50F5"/>
    <w:rsid w:val="00AD6286"/>
    <w:rsid w:val="00AD646B"/>
    <w:rsid w:val="00AD6D89"/>
    <w:rsid w:val="00AD73CA"/>
    <w:rsid w:val="00AE3CC1"/>
    <w:rsid w:val="00AE63F7"/>
    <w:rsid w:val="00AE748E"/>
    <w:rsid w:val="00AF0E3F"/>
    <w:rsid w:val="00AF4E0C"/>
    <w:rsid w:val="00B060D2"/>
    <w:rsid w:val="00B062DA"/>
    <w:rsid w:val="00B10403"/>
    <w:rsid w:val="00B117BE"/>
    <w:rsid w:val="00B145D7"/>
    <w:rsid w:val="00B233C7"/>
    <w:rsid w:val="00B25626"/>
    <w:rsid w:val="00B257CC"/>
    <w:rsid w:val="00B33D69"/>
    <w:rsid w:val="00B36D4F"/>
    <w:rsid w:val="00B37C6C"/>
    <w:rsid w:val="00B41794"/>
    <w:rsid w:val="00B44084"/>
    <w:rsid w:val="00B4520E"/>
    <w:rsid w:val="00B45677"/>
    <w:rsid w:val="00B51450"/>
    <w:rsid w:val="00B51953"/>
    <w:rsid w:val="00B54ACC"/>
    <w:rsid w:val="00B57243"/>
    <w:rsid w:val="00B6422E"/>
    <w:rsid w:val="00B72FDA"/>
    <w:rsid w:val="00B7507F"/>
    <w:rsid w:val="00B75F9E"/>
    <w:rsid w:val="00B77359"/>
    <w:rsid w:val="00B82884"/>
    <w:rsid w:val="00B82C7A"/>
    <w:rsid w:val="00B835CD"/>
    <w:rsid w:val="00B838AA"/>
    <w:rsid w:val="00B852E0"/>
    <w:rsid w:val="00B85450"/>
    <w:rsid w:val="00B86FFB"/>
    <w:rsid w:val="00B871F4"/>
    <w:rsid w:val="00B925EC"/>
    <w:rsid w:val="00B95D0F"/>
    <w:rsid w:val="00BA18A5"/>
    <w:rsid w:val="00BB12C0"/>
    <w:rsid w:val="00BB30C9"/>
    <w:rsid w:val="00BB4F63"/>
    <w:rsid w:val="00BB6ADE"/>
    <w:rsid w:val="00BD2321"/>
    <w:rsid w:val="00BD310E"/>
    <w:rsid w:val="00BD3FCD"/>
    <w:rsid w:val="00BD5234"/>
    <w:rsid w:val="00BD5F48"/>
    <w:rsid w:val="00BE3628"/>
    <w:rsid w:val="00BE7C87"/>
    <w:rsid w:val="00BF1424"/>
    <w:rsid w:val="00C02CE1"/>
    <w:rsid w:val="00C02DE8"/>
    <w:rsid w:val="00C040AB"/>
    <w:rsid w:val="00C05287"/>
    <w:rsid w:val="00C05A33"/>
    <w:rsid w:val="00C06933"/>
    <w:rsid w:val="00C1184D"/>
    <w:rsid w:val="00C11A47"/>
    <w:rsid w:val="00C15D3D"/>
    <w:rsid w:val="00C22CCD"/>
    <w:rsid w:val="00C25FB3"/>
    <w:rsid w:val="00C273F5"/>
    <w:rsid w:val="00C30C2F"/>
    <w:rsid w:val="00C31F48"/>
    <w:rsid w:val="00C33367"/>
    <w:rsid w:val="00C342D8"/>
    <w:rsid w:val="00C35B06"/>
    <w:rsid w:val="00C41FDA"/>
    <w:rsid w:val="00C429AE"/>
    <w:rsid w:val="00C4397A"/>
    <w:rsid w:val="00C444B6"/>
    <w:rsid w:val="00C45961"/>
    <w:rsid w:val="00C47071"/>
    <w:rsid w:val="00C47E8E"/>
    <w:rsid w:val="00C52802"/>
    <w:rsid w:val="00C5722E"/>
    <w:rsid w:val="00C641A9"/>
    <w:rsid w:val="00C70269"/>
    <w:rsid w:val="00C71F37"/>
    <w:rsid w:val="00C7573B"/>
    <w:rsid w:val="00C87311"/>
    <w:rsid w:val="00C87825"/>
    <w:rsid w:val="00C936A1"/>
    <w:rsid w:val="00C93E4E"/>
    <w:rsid w:val="00C942E9"/>
    <w:rsid w:val="00C95E5E"/>
    <w:rsid w:val="00C96F81"/>
    <w:rsid w:val="00CA16B1"/>
    <w:rsid w:val="00CA1CA1"/>
    <w:rsid w:val="00CA37FC"/>
    <w:rsid w:val="00CA3B37"/>
    <w:rsid w:val="00CA5327"/>
    <w:rsid w:val="00CA56A9"/>
    <w:rsid w:val="00CB005B"/>
    <w:rsid w:val="00CB1057"/>
    <w:rsid w:val="00CB1434"/>
    <w:rsid w:val="00CB2424"/>
    <w:rsid w:val="00CB2698"/>
    <w:rsid w:val="00CB3620"/>
    <w:rsid w:val="00CB463B"/>
    <w:rsid w:val="00CB5FC7"/>
    <w:rsid w:val="00CB7172"/>
    <w:rsid w:val="00CC07F5"/>
    <w:rsid w:val="00CC4B4D"/>
    <w:rsid w:val="00CC52EB"/>
    <w:rsid w:val="00CC69CF"/>
    <w:rsid w:val="00CD0E7B"/>
    <w:rsid w:val="00CD1A7E"/>
    <w:rsid w:val="00CD5229"/>
    <w:rsid w:val="00CD6CE4"/>
    <w:rsid w:val="00CD72DE"/>
    <w:rsid w:val="00CE5D9D"/>
    <w:rsid w:val="00CF0D53"/>
    <w:rsid w:val="00CF12E0"/>
    <w:rsid w:val="00CF419A"/>
    <w:rsid w:val="00CF6D75"/>
    <w:rsid w:val="00D023B2"/>
    <w:rsid w:val="00D02724"/>
    <w:rsid w:val="00D05324"/>
    <w:rsid w:val="00D055AA"/>
    <w:rsid w:val="00D11878"/>
    <w:rsid w:val="00D12E23"/>
    <w:rsid w:val="00D16C49"/>
    <w:rsid w:val="00D2316C"/>
    <w:rsid w:val="00D246EA"/>
    <w:rsid w:val="00D252E8"/>
    <w:rsid w:val="00D26339"/>
    <w:rsid w:val="00D2651B"/>
    <w:rsid w:val="00D43F1A"/>
    <w:rsid w:val="00D51312"/>
    <w:rsid w:val="00D514AD"/>
    <w:rsid w:val="00D525F1"/>
    <w:rsid w:val="00D52A15"/>
    <w:rsid w:val="00D53C78"/>
    <w:rsid w:val="00D566B1"/>
    <w:rsid w:val="00D61EE1"/>
    <w:rsid w:val="00D650A3"/>
    <w:rsid w:val="00D71B03"/>
    <w:rsid w:val="00D724ED"/>
    <w:rsid w:val="00D74178"/>
    <w:rsid w:val="00D8006D"/>
    <w:rsid w:val="00D82FCA"/>
    <w:rsid w:val="00D8724B"/>
    <w:rsid w:val="00D912EF"/>
    <w:rsid w:val="00D9247A"/>
    <w:rsid w:val="00D9279E"/>
    <w:rsid w:val="00D93648"/>
    <w:rsid w:val="00D96F98"/>
    <w:rsid w:val="00D978C9"/>
    <w:rsid w:val="00DA2524"/>
    <w:rsid w:val="00DA7A3B"/>
    <w:rsid w:val="00DB1162"/>
    <w:rsid w:val="00DB1D1F"/>
    <w:rsid w:val="00DB3EAB"/>
    <w:rsid w:val="00DC0984"/>
    <w:rsid w:val="00DC137D"/>
    <w:rsid w:val="00DD05D3"/>
    <w:rsid w:val="00DD1027"/>
    <w:rsid w:val="00DD2261"/>
    <w:rsid w:val="00DD4968"/>
    <w:rsid w:val="00DD583A"/>
    <w:rsid w:val="00DE3F03"/>
    <w:rsid w:val="00DF075C"/>
    <w:rsid w:val="00DF6274"/>
    <w:rsid w:val="00DF77A4"/>
    <w:rsid w:val="00DF7843"/>
    <w:rsid w:val="00E023B9"/>
    <w:rsid w:val="00E02798"/>
    <w:rsid w:val="00E02CF6"/>
    <w:rsid w:val="00E1145C"/>
    <w:rsid w:val="00E124D7"/>
    <w:rsid w:val="00E12756"/>
    <w:rsid w:val="00E13861"/>
    <w:rsid w:val="00E15511"/>
    <w:rsid w:val="00E15C26"/>
    <w:rsid w:val="00E169DB"/>
    <w:rsid w:val="00E229DB"/>
    <w:rsid w:val="00E30CAE"/>
    <w:rsid w:val="00E31372"/>
    <w:rsid w:val="00E349B2"/>
    <w:rsid w:val="00E3594D"/>
    <w:rsid w:val="00E35D89"/>
    <w:rsid w:val="00E36A15"/>
    <w:rsid w:val="00E3715A"/>
    <w:rsid w:val="00E40E35"/>
    <w:rsid w:val="00E45D69"/>
    <w:rsid w:val="00E54608"/>
    <w:rsid w:val="00E5534B"/>
    <w:rsid w:val="00E60554"/>
    <w:rsid w:val="00E60A19"/>
    <w:rsid w:val="00E70008"/>
    <w:rsid w:val="00E704D2"/>
    <w:rsid w:val="00E70C1D"/>
    <w:rsid w:val="00E7209E"/>
    <w:rsid w:val="00E7484C"/>
    <w:rsid w:val="00E74CD3"/>
    <w:rsid w:val="00E80C40"/>
    <w:rsid w:val="00E83890"/>
    <w:rsid w:val="00EA0FC9"/>
    <w:rsid w:val="00EA27CB"/>
    <w:rsid w:val="00EA4D09"/>
    <w:rsid w:val="00EA5B54"/>
    <w:rsid w:val="00EB70E7"/>
    <w:rsid w:val="00EC12CA"/>
    <w:rsid w:val="00EC2AC2"/>
    <w:rsid w:val="00EC4B9B"/>
    <w:rsid w:val="00EC59EF"/>
    <w:rsid w:val="00ED2398"/>
    <w:rsid w:val="00ED6788"/>
    <w:rsid w:val="00ED7CA9"/>
    <w:rsid w:val="00EE43BC"/>
    <w:rsid w:val="00EE4835"/>
    <w:rsid w:val="00EE53E5"/>
    <w:rsid w:val="00EF29AB"/>
    <w:rsid w:val="00EF3069"/>
    <w:rsid w:val="00EF3EC6"/>
    <w:rsid w:val="00EF58FD"/>
    <w:rsid w:val="00F02B2B"/>
    <w:rsid w:val="00F02C00"/>
    <w:rsid w:val="00F038D7"/>
    <w:rsid w:val="00F14A7D"/>
    <w:rsid w:val="00F15FAF"/>
    <w:rsid w:val="00F16800"/>
    <w:rsid w:val="00F202B6"/>
    <w:rsid w:val="00F336C6"/>
    <w:rsid w:val="00F410A9"/>
    <w:rsid w:val="00F418BC"/>
    <w:rsid w:val="00F507CC"/>
    <w:rsid w:val="00F54202"/>
    <w:rsid w:val="00F54AB8"/>
    <w:rsid w:val="00F569F1"/>
    <w:rsid w:val="00F6064E"/>
    <w:rsid w:val="00F60FD6"/>
    <w:rsid w:val="00F61FE7"/>
    <w:rsid w:val="00F631FE"/>
    <w:rsid w:val="00F63F23"/>
    <w:rsid w:val="00F71013"/>
    <w:rsid w:val="00F71574"/>
    <w:rsid w:val="00F777B5"/>
    <w:rsid w:val="00F81E2F"/>
    <w:rsid w:val="00F81EC4"/>
    <w:rsid w:val="00F82198"/>
    <w:rsid w:val="00F83633"/>
    <w:rsid w:val="00F8363A"/>
    <w:rsid w:val="00F838F8"/>
    <w:rsid w:val="00F83EF7"/>
    <w:rsid w:val="00F92623"/>
    <w:rsid w:val="00F93322"/>
    <w:rsid w:val="00F95AFB"/>
    <w:rsid w:val="00F963B7"/>
    <w:rsid w:val="00FA1A2C"/>
    <w:rsid w:val="00FA35C9"/>
    <w:rsid w:val="00FA6283"/>
    <w:rsid w:val="00FA7FE9"/>
    <w:rsid w:val="00FB1291"/>
    <w:rsid w:val="00FB28F2"/>
    <w:rsid w:val="00FB3BBC"/>
    <w:rsid w:val="00FB461A"/>
    <w:rsid w:val="00FB49E1"/>
    <w:rsid w:val="00FB4DB9"/>
    <w:rsid w:val="00FB6423"/>
    <w:rsid w:val="00FB6999"/>
    <w:rsid w:val="00FB7D34"/>
    <w:rsid w:val="00FC1703"/>
    <w:rsid w:val="00FD3143"/>
    <w:rsid w:val="00FD42DF"/>
    <w:rsid w:val="00FD4645"/>
    <w:rsid w:val="00FD4839"/>
    <w:rsid w:val="00FD53A7"/>
    <w:rsid w:val="00FD7ED1"/>
    <w:rsid w:val="00FE2A06"/>
    <w:rsid w:val="00FE3E36"/>
    <w:rsid w:val="00FF05E6"/>
    <w:rsid w:val="00FF080C"/>
    <w:rsid w:val="00FF1456"/>
    <w:rsid w:val="00FF1F42"/>
    <w:rsid w:val="00FF2584"/>
    <w:rsid w:val="00FF5BF6"/>
    <w:rsid w:val="018B3FCA"/>
    <w:rsid w:val="05AD9588"/>
    <w:rsid w:val="06F4E245"/>
    <w:rsid w:val="0D887135"/>
    <w:rsid w:val="10102670"/>
    <w:rsid w:val="10264401"/>
    <w:rsid w:val="1425576A"/>
    <w:rsid w:val="1452C6F5"/>
    <w:rsid w:val="1A1D3BA1"/>
    <w:rsid w:val="1B11128B"/>
    <w:rsid w:val="1EF96EB6"/>
    <w:rsid w:val="1F1F0CC1"/>
    <w:rsid w:val="20BE2AEC"/>
    <w:rsid w:val="211D13CF"/>
    <w:rsid w:val="22154E7B"/>
    <w:rsid w:val="23016A6D"/>
    <w:rsid w:val="2357E59A"/>
    <w:rsid w:val="2646A512"/>
    <w:rsid w:val="26E3FD36"/>
    <w:rsid w:val="2DB06C3D"/>
    <w:rsid w:val="2EDE6456"/>
    <w:rsid w:val="312457F4"/>
    <w:rsid w:val="337EEB10"/>
    <w:rsid w:val="33EBD386"/>
    <w:rsid w:val="343B1AD5"/>
    <w:rsid w:val="34F9AA63"/>
    <w:rsid w:val="3516ED2E"/>
    <w:rsid w:val="37A2528C"/>
    <w:rsid w:val="3A6C212D"/>
    <w:rsid w:val="3A75780F"/>
    <w:rsid w:val="3B59979C"/>
    <w:rsid w:val="3DEE6BBE"/>
    <w:rsid w:val="414E05FE"/>
    <w:rsid w:val="4ADC6176"/>
    <w:rsid w:val="4B4C8116"/>
    <w:rsid w:val="4E8C42A7"/>
    <w:rsid w:val="4F07EDE5"/>
    <w:rsid w:val="4F34F2C4"/>
    <w:rsid w:val="504297BE"/>
    <w:rsid w:val="5146C514"/>
    <w:rsid w:val="5225E065"/>
    <w:rsid w:val="53514E09"/>
    <w:rsid w:val="542E5EAC"/>
    <w:rsid w:val="5570754C"/>
    <w:rsid w:val="578E6767"/>
    <w:rsid w:val="5A8C2B57"/>
    <w:rsid w:val="61E4B6AF"/>
    <w:rsid w:val="634299B5"/>
    <w:rsid w:val="644DDE9A"/>
    <w:rsid w:val="65A62C6D"/>
    <w:rsid w:val="6714FB1E"/>
    <w:rsid w:val="67804876"/>
    <w:rsid w:val="6AB7AE9A"/>
    <w:rsid w:val="6BDFBDA7"/>
    <w:rsid w:val="6E7CD726"/>
    <w:rsid w:val="6EC20AB9"/>
    <w:rsid w:val="72608D6C"/>
    <w:rsid w:val="759C6898"/>
    <w:rsid w:val="75D1D15C"/>
    <w:rsid w:val="76337CA2"/>
    <w:rsid w:val="76382146"/>
    <w:rsid w:val="76A01588"/>
    <w:rsid w:val="76B9FF15"/>
    <w:rsid w:val="775ADA1C"/>
    <w:rsid w:val="790A7940"/>
    <w:rsid w:val="7CEAC1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 w:type="character" w:customStyle="1" w:styleId="A1">
    <w:name w:val="A1"/>
    <w:uiPriority w:val="99"/>
    <w:rsid w:val="0041435C"/>
    <w:rPr>
      <w:color w:val="000000"/>
      <w:sz w:val="18"/>
      <w:szCs w:val="18"/>
    </w:rPr>
  </w:style>
  <w:style w:type="character" w:customStyle="1" w:styleId="NichtaufgelsteErwhnung1">
    <w:name w:val="Nicht aufgelöste Erwähnung1"/>
    <w:basedOn w:val="Absatz-Standardschriftart"/>
    <w:uiPriority w:val="99"/>
    <w:semiHidden/>
    <w:unhideWhenUsed/>
    <w:rsid w:val="00B51450"/>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E748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7E115B"/>
    <w:rPr>
      <w:color w:val="605E5C"/>
      <w:shd w:val="clear" w:color="auto" w:fill="E1DFDD"/>
    </w:rPr>
  </w:style>
  <w:style w:type="character" w:customStyle="1" w:styleId="normaltextrun">
    <w:name w:val="normaltextrun"/>
    <w:basedOn w:val="Absatz-Standardschriftart"/>
    <w:rsid w:val="007B170C"/>
  </w:style>
  <w:style w:type="character" w:customStyle="1" w:styleId="UnresolvedMention">
    <w:name w:val="Unresolved Mention"/>
    <w:basedOn w:val="Absatz-Standardschriftart"/>
    <w:uiPriority w:val="99"/>
    <w:semiHidden/>
    <w:unhideWhenUsed/>
    <w:rsid w:val="007B17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97895865">
      <w:bodyDiv w:val="1"/>
      <w:marLeft w:val="0"/>
      <w:marRight w:val="0"/>
      <w:marTop w:val="0"/>
      <w:marBottom w:val="0"/>
      <w:divBdr>
        <w:top w:val="none" w:sz="0" w:space="0" w:color="auto"/>
        <w:left w:val="none" w:sz="0" w:space="0" w:color="auto"/>
        <w:bottom w:val="none" w:sz="0" w:space="0" w:color="auto"/>
        <w:right w:val="none" w:sz="0" w:space="0" w:color="auto"/>
      </w:divBdr>
      <w:divsChild>
        <w:div w:id="1570387569">
          <w:marLeft w:val="0"/>
          <w:marRight w:val="0"/>
          <w:marTop w:val="0"/>
          <w:marBottom w:val="0"/>
          <w:divBdr>
            <w:top w:val="none" w:sz="0" w:space="0" w:color="auto"/>
            <w:left w:val="none" w:sz="0" w:space="0" w:color="auto"/>
            <w:bottom w:val="none" w:sz="0" w:space="0" w:color="auto"/>
            <w:right w:val="none" w:sz="0" w:space="0" w:color="auto"/>
          </w:divBdr>
        </w:div>
      </w:divsChild>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354771354">
      <w:bodyDiv w:val="1"/>
      <w:marLeft w:val="0"/>
      <w:marRight w:val="0"/>
      <w:marTop w:val="0"/>
      <w:marBottom w:val="0"/>
      <w:divBdr>
        <w:top w:val="none" w:sz="0" w:space="0" w:color="auto"/>
        <w:left w:val="none" w:sz="0" w:space="0" w:color="auto"/>
        <w:bottom w:val="none" w:sz="0" w:space="0" w:color="auto"/>
        <w:right w:val="none" w:sz="0" w:space="0" w:color="auto"/>
      </w:divBdr>
      <w:divsChild>
        <w:div w:id="878321435">
          <w:marLeft w:val="0"/>
          <w:marRight w:val="0"/>
          <w:marTop w:val="0"/>
          <w:marBottom w:val="0"/>
          <w:divBdr>
            <w:top w:val="none" w:sz="0" w:space="0" w:color="auto"/>
            <w:left w:val="none" w:sz="0" w:space="0" w:color="auto"/>
            <w:bottom w:val="none" w:sz="0" w:space="0" w:color="auto"/>
            <w:right w:val="none" w:sz="0" w:space="0" w:color="auto"/>
          </w:divBdr>
        </w:div>
      </w:divsChild>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1538852781">
      <w:bodyDiv w:val="1"/>
      <w:marLeft w:val="0"/>
      <w:marRight w:val="0"/>
      <w:marTop w:val="0"/>
      <w:marBottom w:val="0"/>
      <w:divBdr>
        <w:top w:val="none" w:sz="0" w:space="0" w:color="auto"/>
        <w:left w:val="none" w:sz="0" w:space="0" w:color="auto"/>
        <w:bottom w:val="none" w:sz="0" w:space="0" w:color="auto"/>
        <w:right w:val="none" w:sz="0" w:space="0" w:color="auto"/>
      </w:divBdr>
      <w:divsChild>
        <w:div w:id="1485968775">
          <w:marLeft w:val="0"/>
          <w:marRight w:val="0"/>
          <w:marTop w:val="0"/>
          <w:marBottom w:val="0"/>
          <w:divBdr>
            <w:top w:val="none" w:sz="0" w:space="0" w:color="auto"/>
            <w:left w:val="none" w:sz="0" w:space="0" w:color="auto"/>
            <w:bottom w:val="none" w:sz="0" w:space="0" w:color="auto"/>
            <w:right w:val="none" w:sz="0" w:space="0" w:color="auto"/>
          </w:divBdr>
        </w:div>
      </w:divsChild>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heizungskompass" TargetMode="External"/><Relationship Id="rId13" Type="http://schemas.openxmlformats.org/officeDocument/2006/relationships/image" Target="media/image3.jp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wolf.eu/cwl-2" TargetMode="External"/><Relationship Id="rId19" Type="http://schemas.openxmlformats.org/officeDocument/2006/relationships/theme" Target="theme/theme1.xml"/><Relationship Id="Ra18c21716d4a422d"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wolf.eu/beratung/hybrid" TargetMode="External"/><Relationship Id="rId14" Type="http://schemas.openxmlformats.org/officeDocument/2006/relationships/header" Target="header1.xml"/><Relationship Id="Rf4ec41a10c664191"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8F265-9604-4B89-AABD-E5AF2AE61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632</Words>
  <Characters>4507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5129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Falko Müller</cp:lastModifiedBy>
  <cp:revision>4</cp:revision>
  <cp:lastPrinted>2019-07-12T11:13:00Z</cp:lastPrinted>
  <dcterms:created xsi:type="dcterms:W3CDTF">2020-06-16T08:21:00Z</dcterms:created>
  <dcterms:modified xsi:type="dcterms:W3CDTF">2020-06-16T08:34:00Z</dcterms:modified>
</cp:coreProperties>
</file>